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AD1E2" w14:textId="77777777" w:rsidR="006A4982" w:rsidRPr="00047463" w:rsidRDefault="006A4982" w:rsidP="006A4982">
      <w:pPr>
        <w:spacing w:after="0"/>
        <w:ind w:left="2880"/>
        <w:rPr>
          <w:rFonts w:ascii="Times New Roman" w:hAnsi="Times New Roman" w:cs="Times New Roman"/>
          <w:sz w:val="24"/>
          <w:szCs w:val="24"/>
        </w:rPr>
      </w:pPr>
      <w:bookmarkStart w:id="0" w:name="_Hlk107692654"/>
      <w:bookmarkEnd w:id="0"/>
      <w:r w:rsidRPr="00047463">
        <w:rPr>
          <w:rFonts w:ascii="Times New Roman" w:hAnsi="Times New Roman" w:cs="Times New Roman"/>
          <w:noProof/>
          <w:sz w:val="24"/>
          <w:szCs w:val="24"/>
          <w:lang w:val="en-US"/>
        </w:rPr>
        <w:drawing>
          <wp:anchor distT="0" distB="0" distL="114300" distR="114300" simplePos="0" relativeHeight="251659264" behindDoc="1" locked="0" layoutInCell="1" allowOverlap="1" wp14:anchorId="5D85C20D" wp14:editId="33E35165">
            <wp:simplePos x="0" y="0"/>
            <wp:positionH relativeFrom="column">
              <wp:posOffset>1059815</wp:posOffset>
            </wp:positionH>
            <wp:positionV relativeFrom="paragraph">
              <wp:posOffset>-247650</wp:posOffset>
            </wp:positionV>
            <wp:extent cx="733425" cy="552450"/>
            <wp:effectExtent l="0" t="0" r="9525"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anchor>
        </w:drawing>
      </w:r>
      <w:r w:rsidRPr="00047463">
        <w:rPr>
          <w:rFonts w:ascii="Times New Roman" w:hAnsi="Times New Roman" w:cs="Times New Roman"/>
          <w:b/>
          <w:bCs/>
          <w:sz w:val="24"/>
          <w:szCs w:val="24"/>
        </w:rPr>
        <w:t>SINDHI HIGH SCHOOL, HEBBAL</w:t>
      </w:r>
    </w:p>
    <w:p w14:paraId="4BA298F4" w14:textId="1438518D" w:rsidR="006A4982" w:rsidRPr="00047463" w:rsidRDefault="006A4982" w:rsidP="006A4982">
      <w:pPr>
        <w:spacing w:after="0"/>
        <w:ind w:left="1440"/>
        <w:rPr>
          <w:rFonts w:ascii="Times New Roman" w:hAnsi="Times New Roman" w:cs="Times New Roman"/>
          <w:b/>
          <w:sz w:val="24"/>
          <w:szCs w:val="24"/>
        </w:rPr>
      </w:pPr>
      <w:r w:rsidRPr="00047463">
        <w:rPr>
          <w:rFonts w:ascii="Times New Roman" w:hAnsi="Times New Roman" w:cs="Times New Roman"/>
          <w:b/>
          <w:sz w:val="24"/>
          <w:szCs w:val="24"/>
        </w:rPr>
        <w:t xml:space="preserve">                     </w:t>
      </w:r>
      <w:r>
        <w:rPr>
          <w:rFonts w:ascii="Times New Roman" w:hAnsi="Times New Roman" w:cs="Times New Roman"/>
          <w:b/>
          <w:sz w:val="24"/>
          <w:szCs w:val="24"/>
        </w:rPr>
        <w:t xml:space="preserve">   ANNUAL </w:t>
      </w:r>
      <w:r w:rsidRPr="00047463">
        <w:rPr>
          <w:rFonts w:ascii="Times New Roman" w:hAnsi="Times New Roman" w:cs="Times New Roman"/>
          <w:b/>
          <w:sz w:val="24"/>
          <w:szCs w:val="24"/>
        </w:rPr>
        <w:t>EXAMINATION-202</w:t>
      </w:r>
      <w:r>
        <w:rPr>
          <w:rFonts w:ascii="Times New Roman" w:hAnsi="Times New Roman" w:cs="Times New Roman"/>
          <w:b/>
          <w:sz w:val="24"/>
          <w:szCs w:val="24"/>
        </w:rPr>
        <w:t>4</w:t>
      </w:r>
      <w:r w:rsidRPr="00047463">
        <w:rPr>
          <w:rFonts w:ascii="Times New Roman" w:hAnsi="Times New Roman" w:cs="Times New Roman"/>
          <w:b/>
          <w:sz w:val="24"/>
          <w:szCs w:val="24"/>
        </w:rPr>
        <w:t>-2</w:t>
      </w:r>
      <w:r>
        <w:rPr>
          <w:rFonts w:ascii="Times New Roman" w:hAnsi="Times New Roman" w:cs="Times New Roman"/>
          <w:b/>
          <w:sz w:val="24"/>
          <w:szCs w:val="24"/>
        </w:rPr>
        <w:t>5</w:t>
      </w:r>
    </w:p>
    <w:p w14:paraId="37D297EA" w14:textId="2B39D58B" w:rsidR="006A4982" w:rsidRDefault="006A4982" w:rsidP="006A4982">
      <w:pPr>
        <w:spacing w:after="0"/>
        <w:ind w:left="1440"/>
        <w:rPr>
          <w:rFonts w:ascii="Times New Roman" w:hAnsi="Times New Roman" w:cs="Times New Roman"/>
          <w:b/>
          <w:bCs/>
          <w:sz w:val="24"/>
          <w:szCs w:val="24"/>
        </w:rPr>
      </w:pPr>
      <w:r w:rsidRPr="00047463">
        <w:rPr>
          <w:rFonts w:ascii="Times New Roman" w:hAnsi="Times New Roman" w:cs="Times New Roman"/>
          <w:b/>
          <w:sz w:val="24"/>
          <w:szCs w:val="24"/>
        </w:rPr>
        <w:t xml:space="preserve">                                        PHYSICS</w:t>
      </w:r>
      <w:r w:rsidRPr="00047463">
        <w:rPr>
          <w:rFonts w:ascii="Times New Roman" w:hAnsi="Times New Roman" w:cs="Times New Roman"/>
          <w:b/>
          <w:bCs/>
          <w:sz w:val="24"/>
          <w:szCs w:val="24"/>
        </w:rPr>
        <w:t xml:space="preserve"> (042)</w:t>
      </w:r>
    </w:p>
    <w:p w14:paraId="02FE717D" w14:textId="7D770033" w:rsidR="006A4982" w:rsidRDefault="006A4982" w:rsidP="006A4982">
      <w:pPr>
        <w:spacing w:after="0"/>
        <w:ind w:left="1440"/>
        <w:rPr>
          <w:rFonts w:ascii="Times New Roman" w:hAnsi="Times New Roman" w:cs="Times New Roman"/>
          <w:b/>
          <w:bCs/>
          <w:sz w:val="24"/>
          <w:szCs w:val="24"/>
        </w:rPr>
      </w:pPr>
      <w:r>
        <w:rPr>
          <w:rFonts w:ascii="Times New Roman" w:hAnsi="Times New Roman" w:cs="Times New Roman"/>
          <w:b/>
          <w:bCs/>
          <w:sz w:val="24"/>
          <w:szCs w:val="24"/>
        </w:rPr>
        <w:t xml:space="preserve">                                             SET I</w:t>
      </w:r>
    </w:p>
    <w:p w14:paraId="251ACC98" w14:textId="77777777" w:rsidR="006A4982" w:rsidRPr="00047463" w:rsidRDefault="006A4982" w:rsidP="006A4982">
      <w:pPr>
        <w:spacing w:after="0"/>
        <w:ind w:left="1440"/>
        <w:rPr>
          <w:rFonts w:ascii="Times New Roman" w:hAnsi="Times New Roman" w:cs="Times New Roman"/>
          <w:b/>
          <w:bCs/>
          <w:sz w:val="24"/>
          <w:szCs w:val="24"/>
        </w:rPr>
      </w:pPr>
      <w:r>
        <w:rPr>
          <w:rFonts w:ascii="Times New Roman" w:hAnsi="Times New Roman" w:cs="Times New Roman"/>
          <w:b/>
          <w:bCs/>
          <w:sz w:val="24"/>
          <w:szCs w:val="24"/>
        </w:rPr>
        <w:t xml:space="preserve">                     </w:t>
      </w:r>
      <w:r w:rsidRPr="00047463">
        <w:rPr>
          <w:rFonts w:ascii="Times New Roman" w:hAnsi="Times New Roman" w:cs="Times New Roman"/>
          <w:b/>
          <w:bCs/>
          <w:sz w:val="24"/>
          <w:szCs w:val="24"/>
        </w:rPr>
        <w:t xml:space="preserve">                </w:t>
      </w:r>
    </w:p>
    <w:p w14:paraId="10279BDE" w14:textId="77777777" w:rsidR="006A4982" w:rsidRPr="00047463" w:rsidRDefault="006A4982" w:rsidP="006A4982">
      <w:pPr>
        <w:tabs>
          <w:tab w:val="left" w:pos="6392"/>
        </w:tabs>
        <w:spacing w:after="0" w:line="160" w:lineRule="atLeast"/>
        <w:rPr>
          <w:rFonts w:ascii="Times New Roman" w:hAnsi="Times New Roman" w:cs="Times New Roman"/>
          <w:b/>
          <w:bCs/>
          <w:sz w:val="24"/>
          <w:szCs w:val="24"/>
        </w:rPr>
      </w:pPr>
      <w:r w:rsidRPr="00047463">
        <w:rPr>
          <w:rFonts w:ascii="Times New Roman" w:hAnsi="Times New Roman" w:cs="Times New Roman"/>
          <w:b/>
          <w:sz w:val="24"/>
          <w:szCs w:val="24"/>
        </w:rPr>
        <w:t xml:space="preserve">Grade: XI                                                                           </w:t>
      </w:r>
      <w:r>
        <w:rPr>
          <w:rFonts w:ascii="Times New Roman" w:hAnsi="Times New Roman" w:cs="Times New Roman"/>
          <w:b/>
          <w:sz w:val="24"/>
          <w:szCs w:val="24"/>
        </w:rPr>
        <w:t xml:space="preserve">  </w:t>
      </w:r>
      <w:r w:rsidRPr="00047463">
        <w:rPr>
          <w:rFonts w:ascii="Times New Roman" w:hAnsi="Times New Roman" w:cs="Times New Roman"/>
          <w:b/>
          <w:sz w:val="24"/>
          <w:szCs w:val="24"/>
        </w:rPr>
        <w:t xml:space="preserve">    Max. Marks:70</w:t>
      </w:r>
    </w:p>
    <w:p w14:paraId="5A935369" w14:textId="3259F73E" w:rsidR="006A4982" w:rsidRPr="00047463" w:rsidRDefault="006A4982" w:rsidP="006A4982">
      <w:pPr>
        <w:pStyle w:val="NoSpacing"/>
        <w:rPr>
          <w:rFonts w:ascii="Times New Roman" w:hAnsi="Times New Roman" w:cs="Times New Roman"/>
          <w:b/>
          <w:sz w:val="24"/>
          <w:szCs w:val="24"/>
        </w:rPr>
      </w:pPr>
      <w:r w:rsidRPr="00047463">
        <w:rPr>
          <w:rFonts w:ascii="Times New Roman" w:hAnsi="Times New Roman" w:cs="Times New Roman"/>
          <w:b/>
          <w:sz w:val="24"/>
          <w:szCs w:val="24"/>
        </w:rPr>
        <w:t>Date:</w:t>
      </w:r>
      <w:r w:rsidR="00436265">
        <w:rPr>
          <w:rFonts w:ascii="Times New Roman" w:hAnsi="Times New Roman" w:cs="Times New Roman"/>
          <w:b/>
          <w:sz w:val="24"/>
          <w:szCs w:val="24"/>
        </w:rPr>
        <w:t>10/02/25</w:t>
      </w:r>
      <w:r>
        <w:rPr>
          <w:rFonts w:ascii="Times New Roman" w:hAnsi="Times New Roman" w:cs="Times New Roman"/>
          <w:b/>
          <w:sz w:val="24"/>
          <w:szCs w:val="24"/>
        </w:rPr>
        <w:t xml:space="preserve">                                                                    </w:t>
      </w:r>
      <w:r w:rsidRPr="00047463">
        <w:rPr>
          <w:rFonts w:ascii="Times New Roman" w:hAnsi="Times New Roman" w:cs="Times New Roman"/>
          <w:b/>
          <w:sz w:val="24"/>
          <w:szCs w:val="24"/>
        </w:rPr>
        <w:t xml:space="preserve"> Reading time:</w:t>
      </w:r>
      <w:r>
        <w:rPr>
          <w:rFonts w:ascii="Times New Roman" w:hAnsi="Times New Roman" w:cs="Times New Roman"/>
          <w:b/>
          <w:sz w:val="24"/>
          <w:szCs w:val="24"/>
        </w:rPr>
        <w:t xml:space="preserve"> 8:30am-8:45am</w:t>
      </w:r>
      <w:r w:rsidRPr="00047463">
        <w:rPr>
          <w:rFonts w:ascii="Times New Roman" w:hAnsi="Times New Roman" w:cs="Times New Roman"/>
          <w:b/>
          <w:sz w:val="24"/>
          <w:szCs w:val="24"/>
        </w:rPr>
        <w:t xml:space="preserve"> </w:t>
      </w:r>
    </w:p>
    <w:p w14:paraId="60F3D316" w14:textId="76C3F83E" w:rsidR="006A4982" w:rsidRPr="00047463" w:rsidRDefault="006A4982" w:rsidP="006A4982">
      <w:pPr>
        <w:pStyle w:val="NoSpacing"/>
        <w:rPr>
          <w:rFonts w:ascii="Times New Roman" w:hAnsi="Times New Roman" w:cs="Times New Roman"/>
          <w:b/>
          <w:sz w:val="24"/>
          <w:szCs w:val="24"/>
        </w:rPr>
      </w:pPr>
      <w:r w:rsidRPr="00047463">
        <w:rPr>
          <w:rFonts w:ascii="Times New Roman" w:hAnsi="Times New Roman" w:cs="Times New Roman"/>
          <w:b/>
          <w:noProof/>
          <w:sz w:val="24"/>
          <w:szCs w:val="24"/>
          <w:lang w:val="en-US"/>
          <w14:ligatures w14:val="standardContextual"/>
        </w:rPr>
        <mc:AlternateContent>
          <mc:Choice Requires="wps">
            <w:drawing>
              <wp:anchor distT="0" distB="0" distL="114300" distR="114300" simplePos="0" relativeHeight="251660288" behindDoc="0" locked="0" layoutInCell="1" allowOverlap="1" wp14:anchorId="106298F5" wp14:editId="3192B729">
                <wp:simplePos x="0" y="0"/>
                <wp:positionH relativeFrom="column">
                  <wp:posOffset>-914400</wp:posOffset>
                </wp:positionH>
                <wp:positionV relativeFrom="paragraph">
                  <wp:posOffset>257810</wp:posOffset>
                </wp:positionV>
                <wp:extent cx="7562850" cy="28575"/>
                <wp:effectExtent l="0" t="0" r="19050" b="28575"/>
                <wp:wrapNone/>
                <wp:docPr id="1311098439" name="Straight Connector 4"/>
                <wp:cNvGraphicFramePr/>
                <a:graphic xmlns:a="http://schemas.openxmlformats.org/drawingml/2006/main">
                  <a:graphicData uri="http://schemas.microsoft.com/office/word/2010/wordprocessingShape">
                    <wps:wsp>
                      <wps:cNvCnPr/>
                      <wps:spPr>
                        <a:xfrm flipV="1">
                          <a:off x="0" y="0"/>
                          <a:ext cx="7562850" cy="285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538336" id="Straight Connector 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1in,20.3pt" to="523.5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" strokecolor="black [3200]" strokeweight="1pt">
                <v:stroke joinstyle="miter"/>
              </v:line>
            </w:pict>
          </mc:Fallback>
        </mc:AlternateContent>
      </w:r>
      <w:r w:rsidRPr="00047463">
        <w:rPr>
          <w:rFonts w:ascii="Times New Roman" w:hAnsi="Times New Roman" w:cs="Times New Roman"/>
          <w:b/>
          <w:sz w:val="24"/>
          <w:szCs w:val="24"/>
        </w:rPr>
        <w:t xml:space="preserve">No of sides:  </w:t>
      </w:r>
      <w:r w:rsidR="00436265">
        <w:rPr>
          <w:rFonts w:ascii="Times New Roman" w:hAnsi="Times New Roman" w:cs="Times New Roman"/>
          <w:b/>
          <w:sz w:val="24"/>
          <w:szCs w:val="24"/>
        </w:rPr>
        <w:t>5</w:t>
      </w:r>
      <w:r w:rsidRPr="00047463">
        <w:rPr>
          <w:rFonts w:ascii="Times New Roman" w:hAnsi="Times New Roman" w:cs="Times New Roman"/>
          <w:b/>
          <w:sz w:val="24"/>
          <w:szCs w:val="24"/>
        </w:rPr>
        <w:t xml:space="preserve">                                                                      Writing time:</w:t>
      </w:r>
      <w:r>
        <w:rPr>
          <w:rFonts w:ascii="Times New Roman" w:hAnsi="Times New Roman" w:cs="Times New Roman"/>
          <w:b/>
          <w:sz w:val="24"/>
          <w:szCs w:val="24"/>
        </w:rPr>
        <w:t xml:space="preserve"> 8:45am- 11:45am</w:t>
      </w:r>
      <w:r w:rsidRPr="00047463">
        <w:rPr>
          <w:rFonts w:ascii="Times New Roman" w:hAnsi="Times New Roman" w:cs="Times New Roman"/>
          <w:b/>
          <w:sz w:val="24"/>
          <w:szCs w:val="24"/>
        </w:rPr>
        <w:t xml:space="preserve"> </w:t>
      </w:r>
    </w:p>
    <w:p w14:paraId="04F5DB12" w14:textId="77777777" w:rsidR="006A4982" w:rsidRPr="00047463" w:rsidRDefault="006A4982" w:rsidP="006A4982">
      <w:pPr>
        <w:rPr>
          <w:rFonts w:ascii="Times New Roman" w:hAnsi="Times New Roman" w:cs="Times New Roman"/>
          <w:sz w:val="24"/>
          <w:szCs w:val="24"/>
        </w:rPr>
      </w:pPr>
    </w:p>
    <w:p w14:paraId="66E2007A" w14:textId="77777777" w:rsidR="006A4982" w:rsidRPr="00047463" w:rsidRDefault="006A4982" w:rsidP="006A4982">
      <w:pPr>
        <w:spacing w:after="0" w:line="240" w:lineRule="auto"/>
        <w:rPr>
          <w:rFonts w:ascii="Times New Roman" w:hAnsi="Times New Roman" w:cs="Times New Roman"/>
          <w:sz w:val="24"/>
          <w:szCs w:val="24"/>
          <w:u w:val="single"/>
        </w:rPr>
      </w:pPr>
      <w:r w:rsidRPr="00047463">
        <w:rPr>
          <w:rFonts w:ascii="Times New Roman" w:hAnsi="Times New Roman" w:cs="Times New Roman"/>
          <w:b/>
          <w:bCs/>
          <w:sz w:val="24"/>
          <w:szCs w:val="24"/>
          <w:u w:val="single"/>
        </w:rPr>
        <w:t>General Instructions:</w:t>
      </w:r>
      <w:r w:rsidRPr="00047463">
        <w:rPr>
          <w:rFonts w:ascii="Times New Roman" w:hAnsi="Times New Roman" w:cs="Times New Roman"/>
          <w:sz w:val="24"/>
          <w:szCs w:val="24"/>
          <w:u w:val="single"/>
        </w:rPr>
        <w:t xml:space="preserve"> </w:t>
      </w:r>
    </w:p>
    <w:p w14:paraId="07393858"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(1) There are 33 questions in all. All questions are compulsory. </w:t>
      </w:r>
    </w:p>
    <w:p w14:paraId="39332A49"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(2) This question paper has five sections: Section A, Section B, Section C, Section D and    </w:t>
      </w:r>
    </w:p>
    <w:p w14:paraId="7AEA13B3"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7463">
        <w:rPr>
          <w:rFonts w:ascii="Times New Roman" w:hAnsi="Times New Roman" w:cs="Times New Roman"/>
          <w:sz w:val="24"/>
          <w:szCs w:val="24"/>
        </w:rPr>
        <w:t xml:space="preserve"> Section E.</w:t>
      </w:r>
    </w:p>
    <w:p w14:paraId="0102AA6D"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(3)</w:t>
      </w:r>
      <w:r>
        <w:rPr>
          <w:rFonts w:ascii="Times New Roman" w:hAnsi="Times New Roman" w:cs="Times New Roman"/>
          <w:sz w:val="24"/>
          <w:szCs w:val="24"/>
        </w:rPr>
        <w:t xml:space="preserve"> </w:t>
      </w:r>
      <w:r w:rsidRPr="00047463">
        <w:rPr>
          <w:rFonts w:ascii="Times New Roman" w:hAnsi="Times New Roman" w:cs="Times New Roman"/>
          <w:sz w:val="24"/>
          <w:szCs w:val="24"/>
        </w:rPr>
        <w:t xml:space="preserve"> All the sections are compulsory. </w:t>
      </w:r>
    </w:p>
    <w:p w14:paraId="5E50B664"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4B752D">
        <w:rPr>
          <w:rFonts w:ascii="Times New Roman" w:hAnsi="Times New Roman" w:cs="Times New Roman"/>
          <w:b/>
          <w:bCs/>
          <w:sz w:val="24"/>
          <w:szCs w:val="24"/>
        </w:rPr>
        <w:t>Section A</w:t>
      </w:r>
      <w:r w:rsidRPr="00047463">
        <w:rPr>
          <w:rFonts w:ascii="Times New Roman" w:hAnsi="Times New Roman" w:cs="Times New Roman"/>
          <w:sz w:val="24"/>
          <w:szCs w:val="24"/>
        </w:rPr>
        <w:t xml:space="preserve"> contains sixteen questions, twelve MCQ and four Assertion Reasoning based of </w:t>
      </w:r>
    </w:p>
    <w:p w14:paraId="59720D45"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7463">
        <w:rPr>
          <w:rFonts w:ascii="Times New Roman" w:hAnsi="Times New Roman" w:cs="Times New Roman"/>
          <w:sz w:val="24"/>
          <w:szCs w:val="24"/>
        </w:rPr>
        <w:t xml:space="preserve">  1 mark each, </w:t>
      </w:r>
      <w:r w:rsidRPr="004B752D">
        <w:rPr>
          <w:rFonts w:ascii="Times New Roman" w:hAnsi="Times New Roman" w:cs="Times New Roman"/>
          <w:b/>
          <w:bCs/>
          <w:sz w:val="24"/>
          <w:szCs w:val="24"/>
        </w:rPr>
        <w:t>Section B</w:t>
      </w:r>
      <w:r w:rsidRPr="00047463">
        <w:rPr>
          <w:rFonts w:ascii="Times New Roman" w:hAnsi="Times New Roman" w:cs="Times New Roman"/>
          <w:sz w:val="24"/>
          <w:szCs w:val="24"/>
        </w:rPr>
        <w:t xml:space="preserve"> contains five questions of two marks each, </w:t>
      </w:r>
      <w:r w:rsidRPr="004B752D">
        <w:rPr>
          <w:rFonts w:ascii="Times New Roman" w:hAnsi="Times New Roman" w:cs="Times New Roman"/>
          <w:b/>
          <w:bCs/>
          <w:sz w:val="24"/>
          <w:szCs w:val="24"/>
        </w:rPr>
        <w:t>Section C</w:t>
      </w:r>
      <w:r w:rsidRPr="00047463">
        <w:rPr>
          <w:rFonts w:ascii="Times New Roman" w:hAnsi="Times New Roman" w:cs="Times New Roman"/>
          <w:sz w:val="24"/>
          <w:szCs w:val="24"/>
        </w:rPr>
        <w:t xml:space="preserve"> contains </w:t>
      </w:r>
    </w:p>
    <w:p w14:paraId="0773E770" w14:textId="77777777" w:rsidR="006A4982"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47463">
        <w:rPr>
          <w:rFonts w:ascii="Times New Roman" w:hAnsi="Times New Roman" w:cs="Times New Roman"/>
          <w:sz w:val="24"/>
          <w:szCs w:val="24"/>
        </w:rPr>
        <w:t xml:space="preserve">  seven questions of three marks each, </w:t>
      </w:r>
      <w:r w:rsidRPr="004B752D">
        <w:rPr>
          <w:rFonts w:ascii="Times New Roman" w:hAnsi="Times New Roman" w:cs="Times New Roman"/>
          <w:b/>
          <w:bCs/>
          <w:sz w:val="24"/>
          <w:szCs w:val="24"/>
        </w:rPr>
        <w:t>Section D</w:t>
      </w:r>
      <w:r w:rsidRPr="00047463">
        <w:rPr>
          <w:rFonts w:ascii="Times New Roman" w:hAnsi="Times New Roman" w:cs="Times New Roman"/>
          <w:sz w:val="24"/>
          <w:szCs w:val="24"/>
        </w:rPr>
        <w:t xml:space="preserve"> contains two case study based </w:t>
      </w:r>
      <w:r>
        <w:rPr>
          <w:rFonts w:ascii="Times New Roman" w:hAnsi="Times New Roman" w:cs="Times New Roman"/>
          <w:sz w:val="24"/>
          <w:szCs w:val="24"/>
        </w:rPr>
        <w:t xml:space="preserve">    </w:t>
      </w:r>
    </w:p>
    <w:p w14:paraId="04825F3A" w14:textId="77777777" w:rsidR="006A4982" w:rsidRDefault="006A4982" w:rsidP="006A498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047463">
        <w:rPr>
          <w:rFonts w:ascii="Times New Roman" w:hAnsi="Times New Roman" w:cs="Times New Roman"/>
          <w:sz w:val="24"/>
          <w:szCs w:val="24"/>
        </w:rPr>
        <w:t>questions</w:t>
      </w:r>
      <w:r>
        <w:rPr>
          <w:rFonts w:ascii="Times New Roman" w:hAnsi="Times New Roman" w:cs="Times New Roman"/>
          <w:sz w:val="24"/>
          <w:szCs w:val="24"/>
        </w:rPr>
        <w:t>(</w:t>
      </w:r>
      <w:proofErr w:type="gramEnd"/>
      <w:r>
        <w:rPr>
          <w:rFonts w:ascii="Times New Roman" w:hAnsi="Times New Roman" w:cs="Times New Roman"/>
          <w:sz w:val="24"/>
          <w:szCs w:val="24"/>
        </w:rPr>
        <w:t xml:space="preserve">CBQ) </w:t>
      </w:r>
      <w:r w:rsidRPr="00047463">
        <w:rPr>
          <w:rFonts w:ascii="Times New Roman" w:hAnsi="Times New Roman" w:cs="Times New Roman"/>
          <w:sz w:val="24"/>
          <w:szCs w:val="24"/>
        </w:rPr>
        <w:t xml:space="preserve">of four marks each and </w:t>
      </w:r>
      <w:r w:rsidRPr="004B752D">
        <w:rPr>
          <w:rFonts w:ascii="Times New Roman" w:hAnsi="Times New Roman" w:cs="Times New Roman"/>
          <w:b/>
          <w:bCs/>
          <w:sz w:val="24"/>
          <w:szCs w:val="24"/>
        </w:rPr>
        <w:t>Section E</w:t>
      </w:r>
      <w:r w:rsidRPr="00047463">
        <w:rPr>
          <w:rFonts w:ascii="Times New Roman" w:hAnsi="Times New Roman" w:cs="Times New Roman"/>
          <w:sz w:val="24"/>
          <w:szCs w:val="24"/>
        </w:rPr>
        <w:t xml:space="preserve"> contains three long answer questions of </w:t>
      </w:r>
    </w:p>
    <w:p w14:paraId="188BD5A4" w14:textId="77777777" w:rsidR="006A4982" w:rsidRPr="00047463" w:rsidRDefault="006A4982" w:rsidP="006A498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47463">
        <w:rPr>
          <w:rFonts w:ascii="Times New Roman" w:hAnsi="Times New Roman" w:cs="Times New Roman"/>
          <w:sz w:val="24"/>
          <w:szCs w:val="24"/>
        </w:rPr>
        <w:t>five marks each.</w:t>
      </w:r>
    </w:p>
    <w:p w14:paraId="478FB671"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(5) There is no overall choice. However, an internal choice has been provided in one  </w:t>
      </w:r>
    </w:p>
    <w:p w14:paraId="6F56D9ED"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question in Section B, one question in Section C, one question in each CBQ in Section D </w:t>
      </w:r>
    </w:p>
    <w:p w14:paraId="71F340DF"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and all three questions in Section E. You have to attempt only one of the choices in such </w:t>
      </w:r>
    </w:p>
    <w:p w14:paraId="1C0C9AE2" w14:textId="77777777" w:rsidR="006A4982" w:rsidRPr="00047463"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sz w:val="24"/>
          <w:szCs w:val="24"/>
        </w:rPr>
        <w:t xml:space="preserve">      questions. </w:t>
      </w:r>
    </w:p>
    <w:p w14:paraId="2A9E8AEC" w14:textId="77777777" w:rsidR="006A4982" w:rsidRDefault="006A4982" w:rsidP="006A4982">
      <w:pPr>
        <w:spacing w:after="0" w:line="276" w:lineRule="auto"/>
        <w:jc w:val="both"/>
        <w:rPr>
          <w:rFonts w:ascii="Times New Roman" w:hAnsi="Times New Roman" w:cs="Times New Roman"/>
          <w:sz w:val="24"/>
          <w:szCs w:val="24"/>
        </w:rPr>
      </w:pPr>
      <w:r w:rsidRPr="00047463">
        <w:rPr>
          <w:rFonts w:ascii="Times New Roman" w:hAnsi="Times New Roman" w:cs="Times New Roman"/>
          <w:b/>
          <w:noProof/>
          <w:sz w:val="24"/>
          <w:szCs w:val="24"/>
          <w:lang w:val="en-US"/>
        </w:rPr>
        <mc:AlternateContent>
          <mc:Choice Requires="wps">
            <w:drawing>
              <wp:anchor distT="0" distB="0" distL="114300" distR="114300" simplePos="0" relativeHeight="251661312" behindDoc="0" locked="0" layoutInCell="1" allowOverlap="1" wp14:anchorId="648976A9" wp14:editId="089A1846">
                <wp:simplePos x="0" y="0"/>
                <wp:positionH relativeFrom="page">
                  <wp:align>left</wp:align>
                </wp:positionH>
                <wp:positionV relativeFrom="paragraph">
                  <wp:posOffset>252343</wp:posOffset>
                </wp:positionV>
                <wp:extent cx="7562850" cy="28575"/>
                <wp:effectExtent l="0" t="0" r="19050" b="28575"/>
                <wp:wrapNone/>
                <wp:docPr id="96986809" name="Straight Connector 4"/>
                <wp:cNvGraphicFramePr/>
                <a:graphic xmlns:a="http://schemas.openxmlformats.org/drawingml/2006/main">
                  <a:graphicData uri="http://schemas.microsoft.com/office/word/2010/wordprocessingShape">
                    <wps:wsp>
                      <wps:cNvCnPr/>
                      <wps:spPr>
                        <a:xfrm flipV="1">
                          <a:off x="0" y="0"/>
                          <a:ext cx="7562850" cy="28575"/>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5C40D1" id="Straight Connector 4" o:spid="_x0000_s1026" style="position:absolute;flip:y;z-index:251661312;visibility:visible;mso-wrap-style:square;mso-wrap-distance-left:9pt;mso-wrap-distance-top:0;mso-wrap-distance-right:9pt;mso-wrap-distance-bottom:0;mso-position-horizontal:left;mso-position-horizontal-relative:page;mso-position-vertical:absolute;mso-position-vertical-relative:text" from="0,19.85pt" to="595.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" strokecolor="black [3200]" strokeweight="1pt">
                <v:stroke joinstyle="miter"/>
                <w10:wrap anchorx="page"/>
              </v:line>
            </w:pict>
          </mc:Fallback>
        </mc:AlternateContent>
      </w:r>
      <w:r w:rsidRPr="00047463">
        <w:rPr>
          <w:rFonts w:ascii="Times New Roman" w:hAnsi="Times New Roman" w:cs="Times New Roman"/>
          <w:sz w:val="24"/>
          <w:szCs w:val="24"/>
        </w:rPr>
        <w:t>(6) Use of calculators is not allowed.</w:t>
      </w:r>
    </w:p>
    <w:p w14:paraId="1F4449C4" w14:textId="77777777" w:rsidR="006A4982" w:rsidRDefault="006A4982" w:rsidP="006A4982"/>
    <w:tbl>
      <w:tblPr>
        <w:tblStyle w:val="TableGrid"/>
        <w:tblW w:w="9776" w:type="dxa"/>
        <w:tblLook w:val="04A0" w:firstRow="1" w:lastRow="0" w:firstColumn="1" w:lastColumn="0" w:noHBand="0" w:noVBand="1"/>
      </w:tblPr>
      <w:tblGrid>
        <w:gridCol w:w="562"/>
        <w:gridCol w:w="8789"/>
        <w:gridCol w:w="425"/>
      </w:tblGrid>
      <w:tr w:rsidR="006A4982" w14:paraId="2844215D" w14:textId="77777777" w:rsidTr="00C817BA">
        <w:tc>
          <w:tcPr>
            <w:tcW w:w="9776" w:type="dxa"/>
            <w:gridSpan w:val="3"/>
          </w:tcPr>
          <w:p w14:paraId="19CEA95D" w14:textId="77777777" w:rsidR="006A4982" w:rsidRPr="00CE7036" w:rsidRDefault="006A4982" w:rsidP="00187160">
            <w:pPr>
              <w:jc w:val="center"/>
              <w:rPr>
                <w:rFonts w:ascii="Times New Roman" w:hAnsi="Times New Roman" w:cs="Times New Roman"/>
                <w:b/>
                <w:bCs/>
                <w:sz w:val="24"/>
                <w:szCs w:val="24"/>
              </w:rPr>
            </w:pPr>
            <w:r w:rsidRPr="005071EA">
              <w:rPr>
                <w:rFonts w:ascii="Times New Roman" w:hAnsi="Times New Roman" w:cs="Times New Roman"/>
                <w:b/>
                <w:bCs/>
                <w:sz w:val="24"/>
                <w:szCs w:val="24"/>
              </w:rPr>
              <w:t>SECTION A</w:t>
            </w:r>
          </w:p>
        </w:tc>
      </w:tr>
      <w:tr w:rsidR="006A4982" w14:paraId="0E6B2493" w14:textId="77777777" w:rsidTr="00C817BA">
        <w:tc>
          <w:tcPr>
            <w:tcW w:w="562" w:type="dxa"/>
          </w:tcPr>
          <w:p w14:paraId="58C0B8B0" w14:textId="77777777" w:rsidR="006A4982" w:rsidRPr="00DB7200" w:rsidRDefault="006A4982" w:rsidP="00187160">
            <w:pPr>
              <w:rPr>
                <w:rFonts w:ascii="Times New Roman" w:hAnsi="Times New Roman" w:cs="Times New Roman"/>
                <w:sz w:val="24"/>
                <w:szCs w:val="24"/>
              </w:rPr>
            </w:pPr>
            <w:r w:rsidRPr="00DB7200">
              <w:rPr>
                <w:rFonts w:ascii="Times New Roman" w:hAnsi="Times New Roman" w:cs="Times New Roman"/>
                <w:sz w:val="24"/>
                <w:szCs w:val="24"/>
              </w:rPr>
              <w:t>1.</w:t>
            </w:r>
          </w:p>
        </w:tc>
        <w:tc>
          <w:tcPr>
            <w:tcW w:w="8789" w:type="dxa"/>
          </w:tcPr>
          <w:p w14:paraId="253DEE96" w14:textId="77777777" w:rsidR="006A4982" w:rsidRDefault="00A300DA" w:rsidP="00187160">
            <w:pPr>
              <w:rPr>
                <w:rFonts w:ascii="Times New Roman" w:hAnsi="Times New Roman" w:cs="Times New Roman"/>
                <w:sz w:val="24"/>
                <w:szCs w:val="24"/>
              </w:rPr>
            </w:pPr>
            <w:r>
              <w:rPr>
                <w:rFonts w:ascii="Times New Roman" w:hAnsi="Times New Roman" w:cs="Times New Roman"/>
                <w:sz w:val="24"/>
                <w:szCs w:val="24"/>
              </w:rPr>
              <w:t>Which of the following pair does not have similar dimensions?</w:t>
            </w:r>
          </w:p>
          <w:p w14:paraId="6667A564" w14:textId="2D68B966" w:rsidR="00A300DA" w:rsidRDefault="00A300DA" w:rsidP="00187160">
            <w:pPr>
              <w:rPr>
                <w:rFonts w:ascii="Times New Roman" w:hAnsi="Times New Roman" w:cs="Times New Roman"/>
                <w:sz w:val="24"/>
                <w:szCs w:val="24"/>
              </w:rPr>
            </w:pPr>
            <w:r>
              <w:rPr>
                <w:rFonts w:ascii="Times New Roman" w:hAnsi="Times New Roman" w:cs="Times New Roman"/>
                <w:sz w:val="24"/>
                <w:szCs w:val="24"/>
              </w:rPr>
              <w:t xml:space="preserve">a) stress and pressure                     b) angle and strain           </w:t>
            </w:r>
          </w:p>
          <w:p w14:paraId="119BB43C" w14:textId="77777777" w:rsidR="00A300DA" w:rsidRDefault="00A300DA" w:rsidP="00187160">
            <w:pPr>
              <w:rPr>
                <w:ins w:id="1" w:author="SHS Hebbal" w:date="2025-02-02T17:11:00Z" w16du:dateUtc="2025-02-02T11:41:00Z"/>
                <w:rFonts w:ascii="Times New Roman" w:hAnsi="Times New Roman" w:cs="Times New Roman"/>
                <w:sz w:val="24"/>
                <w:szCs w:val="24"/>
              </w:rPr>
            </w:pPr>
            <w:r>
              <w:rPr>
                <w:rFonts w:ascii="Times New Roman" w:hAnsi="Times New Roman" w:cs="Times New Roman"/>
                <w:sz w:val="24"/>
                <w:szCs w:val="24"/>
              </w:rPr>
              <w:t>c) tension and surface tension       c) Planck’s constant and angular momentum</w:t>
            </w:r>
          </w:p>
          <w:p w14:paraId="7D8BD715" w14:textId="35F56EA0" w:rsidR="002E7789" w:rsidRPr="00995B82" w:rsidRDefault="002E7789" w:rsidP="00187160">
            <w:pPr>
              <w:rPr>
                <w:rFonts w:ascii="Times New Roman" w:hAnsi="Times New Roman" w:cs="Times New Roman"/>
                <w:sz w:val="24"/>
                <w:szCs w:val="24"/>
              </w:rPr>
            </w:pPr>
          </w:p>
        </w:tc>
        <w:tc>
          <w:tcPr>
            <w:tcW w:w="425" w:type="dxa"/>
          </w:tcPr>
          <w:p w14:paraId="78C73C8F"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4EDC7C7A" w14:textId="77777777" w:rsidTr="00C817BA">
        <w:tc>
          <w:tcPr>
            <w:tcW w:w="562" w:type="dxa"/>
          </w:tcPr>
          <w:p w14:paraId="3F66E129" w14:textId="77777777" w:rsidR="006A4982" w:rsidRPr="00DB7200" w:rsidRDefault="006A4982" w:rsidP="00187160">
            <w:pPr>
              <w:rPr>
                <w:rFonts w:ascii="Times New Roman" w:hAnsi="Times New Roman" w:cs="Times New Roman"/>
                <w:sz w:val="24"/>
                <w:szCs w:val="24"/>
              </w:rPr>
            </w:pPr>
            <w:r w:rsidRPr="00DB7200">
              <w:rPr>
                <w:rFonts w:ascii="Times New Roman" w:hAnsi="Times New Roman" w:cs="Times New Roman"/>
                <w:sz w:val="24"/>
                <w:szCs w:val="24"/>
              </w:rPr>
              <w:t>2.</w:t>
            </w:r>
          </w:p>
        </w:tc>
        <w:tc>
          <w:tcPr>
            <w:tcW w:w="8789" w:type="dxa"/>
          </w:tcPr>
          <w:p w14:paraId="316942BB" w14:textId="77777777" w:rsidR="00A300DA" w:rsidRDefault="00F74253" w:rsidP="00187160">
            <w:pPr>
              <w:rPr>
                <w:rFonts w:ascii="Times New Roman" w:hAnsi="Times New Roman" w:cs="Times New Roman"/>
                <w:sz w:val="24"/>
                <w:szCs w:val="24"/>
              </w:rPr>
            </w:pPr>
            <w:r>
              <w:rPr>
                <w:rFonts w:ascii="Times New Roman" w:hAnsi="Times New Roman" w:cs="Times New Roman"/>
                <w:sz w:val="24"/>
                <w:szCs w:val="24"/>
              </w:rPr>
              <w:t>If a freely falling body in the last second travels a distance travelled in the first three seconds, the time of its travel is</w:t>
            </w:r>
          </w:p>
          <w:p w14:paraId="6FAA0B97" w14:textId="77777777" w:rsidR="00F74253" w:rsidRDefault="00F74253" w:rsidP="00187160">
            <w:pPr>
              <w:rPr>
                <w:ins w:id="2" w:author="SHS Hebbal" w:date="2025-02-02T17:11:00Z" w16du:dateUtc="2025-02-02T11:41:00Z"/>
                <w:rFonts w:ascii="Times New Roman" w:hAnsi="Times New Roman" w:cs="Times New Roman"/>
                <w:sz w:val="24"/>
                <w:szCs w:val="24"/>
              </w:rPr>
            </w:pPr>
            <w:r>
              <w:rPr>
                <w:rFonts w:ascii="Times New Roman" w:hAnsi="Times New Roman" w:cs="Times New Roman"/>
                <w:sz w:val="24"/>
                <w:szCs w:val="24"/>
              </w:rPr>
              <w:t xml:space="preserve">a) 3s          b) 4s             c) 5s         d) 6s </w:t>
            </w:r>
          </w:p>
          <w:p w14:paraId="18FE7F79" w14:textId="2D66F61E" w:rsidR="002E7789" w:rsidRPr="005D1B0C" w:rsidRDefault="002E7789" w:rsidP="00187160">
            <w:pPr>
              <w:rPr>
                <w:rFonts w:ascii="Times New Roman" w:hAnsi="Times New Roman" w:cs="Times New Roman"/>
                <w:sz w:val="24"/>
                <w:szCs w:val="24"/>
              </w:rPr>
            </w:pPr>
          </w:p>
        </w:tc>
        <w:tc>
          <w:tcPr>
            <w:tcW w:w="425" w:type="dxa"/>
          </w:tcPr>
          <w:p w14:paraId="766D016C"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76C90480" w14:textId="77777777" w:rsidTr="00C817BA">
        <w:tc>
          <w:tcPr>
            <w:tcW w:w="562" w:type="dxa"/>
          </w:tcPr>
          <w:p w14:paraId="7BA0320D" w14:textId="77777777" w:rsidR="006A4982" w:rsidRPr="00DB7200" w:rsidRDefault="006A4982" w:rsidP="00187160">
            <w:pPr>
              <w:rPr>
                <w:rFonts w:ascii="Times New Roman" w:hAnsi="Times New Roman" w:cs="Times New Roman"/>
                <w:sz w:val="24"/>
                <w:szCs w:val="24"/>
              </w:rPr>
            </w:pPr>
            <w:r w:rsidRPr="00DB7200">
              <w:rPr>
                <w:rFonts w:ascii="Times New Roman" w:hAnsi="Times New Roman" w:cs="Times New Roman"/>
                <w:sz w:val="24"/>
                <w:szCs w:val="24"/>
              </w:rPr>
              <w:t>3.</w:t>
            </w:r>
          </w:p>
        </w:tc>
        <w:tc>
          <w:tcPr>
            <w:tcW w:w="8789" w:type="dxa"/>
          </w:tcPr>
          <w:p w14:paraId="1FA1D6E0" w14:textId="77777777" w:rsidR="006A4982" w:rsidRDefault="00F74253" w:rsidP="00187160">
            <w:pPr>
              <w:rPr>
                <w:rFonts w:ascii="Times New Roman" w:hAnsi="Times New Roman" w:cs="Times New Roman"/>
                <w:sz w:val="24"/>
                <w:szCs w:val="24"/>
              </w:rPr>
            </w:pPr>
            <w:r>
              <w:rPr>
                <w:rFonts w:ascii="Times New Roman" w:hAnsi="Times New Roman" w:cs="Times New Roman"/>
                <w:sz w:val="24"/>
                <w:szCs w:val="24"/>
              </w:rPr>
              <w:t>Two particles having masses M and m are moving in a circular path having radii R and r respectively. If their periods are same, then the ratio of angular velocities will be.</w:t>
            </w:r>
          </w:p>
          <w:p w14:paraId="685FFFB5" w14:textId="77777777" w:rsidR="00F74253" w:rsidRDefault="00F74253" w:rsidP="00187160">
            <w:pPr>
              <w:rPr>
                <w:ins w:id="3" w:author="SHS Hebbal" w:date="2025-02-02T17:11:00Z" w16du:dateUtc="2025-02-02T11:41:00Z"/>
                <w:rFonts w:ascii="Times New Roman" w:eastAsiaTheme="minorEastAsia" w:hAnsi="Times New Roman" w:cs="Times New Roman"/>
                <w:sz w:val="24"/>
                <w:szCs w:val="24"/>
              </w:rPr>
            </w:pPr>
            <w:r>
              <w:rPr>
                <w:rFonts w:ascii="Times New Roman" w:hAnsi="Times New Roman" w:cs="Times New Roman"/>
                <w:sz w:val="24"/>
                <w:szCs w:val="24"/>
              </w:rPr>
              <w:t xml:space="preserve">a) r/R              b) R/r         c) 1        d) </w:t>
            </w:r>
            <m:oMath>
              <m:rad>
                <m:radPr>
                  <m:degHide m:val="1"/>
                  <m:ctrlPr>
                    <w:rPr>
                      <w:rFonts w:ascii="Cambria Math" w:hAnsi="Cambria Math" w:cs="Times New Roman"/>
                      <w:i/>
                      <w:sz w:val="24"/>
                      <w:szCs w:val="24"/>
                    </w:rPr>
                  </m:ctrlPr>
                </m:radPr>
                <m:deg/>
                <m:e>
                  <m:f>
                    <m:fPr>
                      <m:type m:val="lin"/>
                      <m:ctrlPr>
                        <w:rPr>
                          <w:rFonts w:ascii="Cambria Math" w:hAnsi="Cambria Math" w:cs="Times New Roman"/>
                          <w:i/>
                          <w:sz w:val="24"/>
                          <w:szCs w:val="24"/>
                        </w:rPr>
                      </m:ctrlPr>
                    </m:fPr>
                    <m:num>
                      <m:r>
                        <w:rPr>
                          <w:rFonts w:ascii="Cambria Math" w:hAnsi="Cambria Math" w:cs="Times New Roman"/>
                          <w:sz w:val="24"/>
                          <w:szCs w:val="24"/>
                        </w:rPr>
                        <m:t>R</m:t>
                      </m:r>
                    </m:num>
                    <m:den>
                      <m:r>
                        <w:rPr>
                          <w:rFonts w:ascii="Cambria Math" w:hAnsi="Cambria Math" w:cs="Times New Roman"/>
                          <w:sz w:val="24"/>
                          <w:szCs w:val="24"/>
                        </w:rPr>
                        <m:t>r</m:t>
                      </m:r>
                    </m:den>
                  </m:f>
                </m:e>
              </m:rad>
            </m:oMath>
          </w:p>
          <w:p w14:paraId="07AF34B1" w14:textId="1564DABE" w:rsidR="002E7789" w:rsidRPr="005D1B0C" w:rsidRDefault="002E7789" w:rsidP="00187160">
            <w:pPr>
              <w:rPr>
                <w:rFonts w:ascii="Times New Roman" w:hAnsi="Times New Roman" w:cs="Times New Roman"/>
                <w:sz w:val="24"/>
                <w:szCs w:val="24"/>
              </w:rPr>
            </w:pPr>
          </w:p>
        </w:tc>
        <w:tc>
          <w:tcPr>
            <w:tcW w:w="425" w:type="dxa"/>
          </w:tcPr>
          <w:p w14:paraId="67851023"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5807EF18" w14:textId="77777777" w:rsidTr="00C817BA">
        <w:tc>
          <w:tcPr>
            <w:tcW w:w="562" w:type="dxa"/>
          </w:tcPr>
          <w:p w14:paraId="18BE9106" w14:textId="77777777" w:rsidR="006A4982" w:rsidRPr="00DB7200" w:rsidRDefault="006A4982" w:rsidP="00187160">
            <w:pPr>
              <w:rPr>
                <w:rFonts w:ascii="Times New Roman" w:hAnsi="Times New Roman" w:cs="Times New Roman"/>
                <w:sz w:val="24"/>
                <w:szCs w:val="24"/>
              </w:rPr>
            </w:pPr>
            <w:r w:rsidRPr="00DB7200">
              <w:rPr>
                <w:rFonts w:ascii="Times New Roman" w:hAnsi="Times New Roman" w:cs="Times New Roman"/>
                <w:sz w:val="24"/>
                <w:szCs w:val="24"/>
              </w:rPr>
              <w:t>4.</w:t>
            </w:r>
          </w:p>
        </w:tc>
        <w:tc>
          <w:tcPr>
            <w:tcW w:w="8789" w:type="dxa"/>
          </w:tcPr>
          <w:p w14:paraId="3A680DD8" w14:textId="77777777" w:rsidR="006A4982" w:rsidRDefault="009D544D" w:rsidP="00187160">
            <w:pPr>
              <w:rPr>
                <w:rFonts w:ascii="Times New Roman" w:hAnsi="Times New Roman" w:cs="Times New Roman"/>
                <w:sz w:val="24"/>
                <w:szCs w:val="24"/>
              </w:rPr>
            </w:pPr>
            <w:r>
              <w:rPr>
                <w:rFonts w:ascii="Times New Roman" w:hAnsi="Times New Roman" w:cs="Times New Roman"/>
                <w:sz w:val="24"/>
                <w:szCs w:val="24"/>
              </w:rPr>
              <w:t>A block of mass 0.1kg is held against a wall by applying</w:t>
            </w:r>
            <w:r w:rsidR="005E5E55">
              <w:rPr>
                <w:rFonts w:ascii="Times New Roman" w:hAnsi="Times New Roman" w:cs="Times New Roman"/>
                <w:sz w:val="24"/>
                <w:szCs w:val="24"/>
              </w:rPr>
              <w:t xml:space="preserve"> a horizontal force of 5N on the block. If the coefficient of friction between the block and wall is 0.5, the magnitude of frictional force is</w:t>
            </w:r>
          </w:p>
          <w:p w14:paraId="70650826" w14:textId="77777777" w:rsidR="005E5E55" w:rsidRDefault="005E5E55" w:rsidP="00187160">
            <w:pPr>
              <w:rPr>
                <w:ins w:id="4" w:author="SHS Hebbal" w:date="2025-02-02T17:11:00Z" w16du:dateUtc="2025-02-02T11:41:00Z"/>
                <w:rFonts w:ascii="Times New Roman" w:hAnsi="Times New Roman" w:cs="Times New Roman"/>
                <w:sz w:val="24"/>
                <w:szCs w:val="24"/>
              </w:rPr>
            </w:pPr>
            <w:r>
              <w:rPr>
                <w:rFonts w:ascii="Times New Roman" w:hAnsi="Times New Roman" w:cs="Times New Roman"/>
                <w:sz w:val="24"/>
                <w:szCs w:val="24"/>
              </w:rPr>
              <w:t>a) 0.98N         b) 4.9N         c) 2.5N         d) 0.49N</w:t>
            </w:r>
          </w:p>
          <w:p w14:paraId="2F4B8328" w14:textId="36AC53AC" w:rsidR="002E7789" w:rsidRPr="005D1B0C" w:rsidRDefault="002E7789" w:rsidP="00187160">
            <w:pPr>
              <w:rPr>
                <w:rFonts w:ascii="Times New Roman" w:hAnsi="Times New Roman" w:cs="Times New Roman"/>
                <w:sz w:val="24"/>
                <w:szCs w:val="24"/>
              </w:rPr>
            </w:pPr>
          </w:p>
        </w:tc>
        <w:tc>
          <w:tcPr>
            <w:tcW w:w="425" w:type="dxa"/>
          </w:tcPr>
          <w:p w14:paraId="7EF354C4"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7B701866" w14:textId="77777777" w:rsidTr="00C817BA">
        <w:tc>
          <w:tcPr>
            <w:tcW w:w="562" w:type="dxa"/>
          </w:tcPr>
          <w:p w14:paraId="436C4A5A" w14:textId="77777777" w:rsidR="006A4982" w:rsidRPr="00DB7200" w:rsidRDefault="006A4982" w:rsidP="00187160">
            <w:pPr>
              <w:rPr>
                <w:rFonts w:ascii="Times New Roman" w:hAnsi="Times New Roman" w:cs="Times New Roman"/>
                <w:sz w:val="24"/>
                <w:szCs w:val="24"/>
              </w:rPr>
            </w:pPr>
            <w:r w:rsidRPr="00DB7200">
              <w:rPr>
                <w:rFonts w:ascii="Times New Roman" w:hAnsi="Times New Roman" w:cs="Times New Roman"/>
                <w:sz w:val="24"/>
                <w:szCs w:val="24"/>
              </w:rPr>
              <w:t>5.</w:t>
            </w:r>
          </w:p>
        </w:tc>
        <w:tc>
          <w:tcPr>
            <w:tcW w:w="8789" w:type="dxa"/>
          </w:tcPr>
          <w:p w14:paraId="3DEBD099" w14:textId="044D710B" w:rsidR="006A4982" w:rsidRDefault="0080026E" w:rsidP="00187160">
            <w:pPr>
              <w:rPr>
                <w:rFonts w:ascii="Times New Roman" w:hAnsi="Times New Roman" w:cs="Times New Roman"/>
                <w:sz w:val="24"/>
                <w:szCs w:val="24"/>
              </w:rPr>
            </w:pPr>
            <w:r>
              <w:rPr>
                <w:noProof/>
              </w:rPr>
              <w:drawing>
                <wp:anchor distT="0" distB="0" distL="114300" distR="114300" simplePos="0" relativeHeight="251663360" behindDoc="0" locked="0" layoutInCell="1" allowOverlap="1" wp14:anchorId="285392EE" wp14:editId="450CA516">
                  <wp:simplePos x="0" y="0"/>
                  <wp:positionH relativeFrom="column">
                    <wp:posOffset>4245610</wp:posOffset>
                  </wp:positionH>
                  <wp:positionV relativeFrom="paragraph">
                    <wp:posOffset>41910</wp:posOffset>
                  </wp:positionV>
                  <wp:extent cx="914400" cy="1093470"/>
                  <wp:effectExtent l="0" t="0" r="0" b="0"/>
                  <wp:wrapThrough wrapText="bothSides">
                    <wp:wrapPolygon edited="0">
                      <wp:start x="0" y="0"/>
                      <wp:lineTo x="0" y="21073"/>
                      <wp:lineTo x="21150" y="21073"/>
                      <wp:lineTo x="21150" y="0"/>
                      <wp:lineTo x="0" y="0"/>
                    </wp:wrapPolygon>
                  </wp:wrapThrough>
                  <wp:docPr id="1282494857" name="Picture 4" descr="A light string passes over a frictionless pulley. To one o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ight string passes over a frictionless pulley. To one of ..."/>
                          <pic:cNvPicPr>
                            <a:picLocks noChangeAspect="1" noChangeArrowheads="1"/>
                          </pic:cNvPicPr>
                        </pic:nvPicPr>
                        <pic:blipFill>
                          <a:blip r:embed="rId8">
                            <a:biLevel thresh="75000"/>
                            <a:extLst>
                              <a:ext uri="{28A0092B-C50C-407E-A947-70E740481C1C}">
                                <a14:useLocalDpi xmlns:a14="http://schemas.microsoft.com/office/drawing/2010/main" val="0"/>
                              </a:ext>
                            </a:extLst>
                          </a:blip>
                          <a:srcRect/>
                          <a:stretch>
                            <a:fillRect/>
                          </a:stretch>
                        </pic:blipFill>
                        <pic:spPr bwMode="auto">
                          <a:xfrm>
                            <a:off x="0" y="0"/>
                            <a:ext cx="914400" cy="10934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A light string passes over a frictionless pulley. To one of its ends, a mass of 6kg is attached. To its other end, a mass of 10kg is attached. The tension in the string will be. </w:t>
            </w:r>
          </w:p>
          <w:p w14:paraId="3939CCBF" w14:textId="1F5112DD" w:rsidR="0080026E" w:rsidRDefault="0080026E" w:rsidP="00187160">
            <w:pPr>
              <w:rPr>
                <w:rFonts w:ascii="Times New Roman" w:hAnsi="Times New Roman" w:cs="Times New Roman"/>
                <w:sz w:val="24"/>
                <w:szCs w:val="24"/>
              </w:rPr>
            </w:pPr>
          </w:p>
          <w:p w14:paraId="73F50B93" w14:textId="77777777" w:rsidR="0080026E" w:rsidRDefault="0080026E" w:rsidP="00187160">
            <w:pPr>
              <w:rPr>
                <w:rFonts w:ascii="Times New Roman" w:hAnsi="Times New Roman" w:cs="Times New Roman"/>
                <w:sz w:val="24"/>
                <w:szCs w:val="24"/>
              </w:rPr>
            </w:pPr>
            <w:r>
              <w:rPr>
                <w:rFonts w:ascii="Times New Roman" w:hAnsi="Times New Roman" w:cs="Times New Roman"/>
                <w:sz w:val="24"/>
                <w:szCs w:val="24"/>
              </w:rPr>
              <w:t>a) 24.5N             b) 2.45N            c) 79N         d) 73.5N</w:t>
            </w:r>
          </w:p>
          <w:p w14:paraId="7141181F" w14:textId="6EF2A73F" w:rsidR="0080026E" w:rsidDel="002E7789" w:rsidRDefault="0080026E" w:rsidP="00187160">
            <w:pPr>
              <w:rPr>
                <w:del w:id="5" w:author="SHS Hebbal" w:date="2025-02-02T17:12:00Z" w16du:dateUtc="2025-02-02T11:42:00Z"/>
                <w:rFonts w:ascii="Times New Roman" w:hAnsi="Times New Roman" w:cs="Times New Roman"/>
                <w:sz w:val="24"/>
                <w:szCs w:val="24"/>
              </w:rPr>
            </w:pPr>
          </w:p>
          <w:p w14:paraId="4FE06925" w14:textId="77777777" w:rsidR="0080026E" w:rsidRDefault="0080026E" w:rsidP="00187160">
            <w:pPr>
              <w:rPr>
                <w:rFonts w:ascii="Times New Roman" w:hAnsi="Times New Roman" w:cs="Times New Roman"/>
                <w:sz w:val="24"/>
                <w:szCs w:val="24"/>
              </w:rPr>
            </w:pPr>
          </w:p>
          <w:p w14:paraId="19935C5F" w14:textId="0FEC6C65" w:rsidR="0080026E" w:rsidRPr="005D1B0C" w:rsidRDefault="0080026E" w:rsidP="00187160">
            <w:pPr>
              <w:rPr>
                <w:rFonts w:ascii="Times New Roman" w:hAnsi="Times New Roman" w:cs="Times New Roman"/>
                <w:sz w:val="24"/>
                <w:szCs w:val="24"/>
              </w:rPr>
            </w:pPr>
          </w:p>
        </w:tc>
        <w:tc>
          <w:tcPr>
            <w:tcW w:w="425" w:type="dxa"/>
          </w:tcPr>
          <w:p w14:paraId="454B790F"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1864B9B2" w14:textId="77777777" w:rsidTr="00C817BA">
        <w:tc>
          <w:tcPr>
            <w:tcW w:w="562" w:type="dxa"/>
          </w:tcPr>
          <w:p w14:paraId="16650D19" w14:textId="77777777" w:rsidR="006A4982" w:rsidRPr="00DB7200" w:rsidRDefault="006A4982" w:rsidP="00187160">
            <w:pPr>
              <w:rPr>
                <w:rFonts w:ascii="Times New Roman" w:hAnsi="Times New Roman" w:cs="Times New Roman"/>
                <w:sz w:val="24"/>
                <w:szCs w:val="24"/>
              </w:rPr>
            </w:pPr>
            <w:r w:rsidRPr="00DB7200">
              <w:rPr>
                <w:rFonts w:ascii="Times New Roman" w:hAnsi="Times New Roman" w:cs="Times New Roman"/>
                <w:sz w:val="24"/>
                <w:szCs w:val="24"/>
              </w:rPr>
              <w:t>6.</w:t>
            </w:r>
          </w:p>
        </w:tc>
        <w:tc>
          <w:tcPr>
            <w:tcW w:w="8789" w:type="dxa"/>
          </w:tcPr>
          <w:p w14:paraId="3E28A2CD" w14:textId="77777777" w:rsidR="006A4982" w:rsidRDefault="006373ED" w:rsidP="00187160">
            <w:pPr>
              <w:rPr>
                <w:rFonts w:ascii="Times New Roman" w:hAnsi="Times New Roman" w:cs="Times New Roman"/>
                <w:sz w:val="24"/>
                <w:szCs w:val="24"/>
              </w:rPr>
            </w:pPr>
            <w:r>
              <w:rPr>
                <w:rFonts w:ascii="Times New Roman" w:hAnsi="Times New Roman" w:cs="Times New Roman"/>
                <w:sz w:val="24"/>
                <w:szCs w:val="24"/>
              </w:rPr>
              <w:t>A constant torque of 31.4Nm is exerted on a pivoted wheel. If the angular acceleration of the wheel is 4π rad/s</w:t>
            </w:r>
            <w:r>
              <w:rPr>
                <w:rFonts w:ascii="Times New Roman" w:hAnsi="Times New Roman" w:cs="Times New Roman"/>
                <w:sz w:val="24"/>
                <w:szCs w:val="24"/>
                <w:vertAlign w:val="superscript"/>
              </w:rPr>
              <w:t>2</w:t>
            </w:r>
            <w:r>
              <w:rPr>
                <w:rFonts w:ascii="Times New Roman" w:hAnsi="Times New Roman" w:cs="Times New Roman"/>
                <w:sz w:val="24"/>
                <w:szCs w:val="24"/>
              </w:rPr>
              <w:t>, then the moment of inertia of the wheel is</w:t>
            </w:r>
          </w:p>
          <w:p w14:paraId="0ECFC0B6" w14:textId="77777777" w:rsidR="006373ED" w:rsidRDefault="006373ED" w:rsidP="00187160">
            <w:pPr>
              <w:rPr>
                <w:rFonts w:ascii="Times New Roman" w:hAnsi="Times New Roman" w:cs="Times New Roman"/>
                <w:sz w:val="24"/>
                <w:szCs w:val="24"/>
              </w:rPr>
            </w:pPr>
            <w:r>
              <w:rPr>
                <w:rFonts w:ascii="Times New Roman" w:hAnsi="Times New Roman" w:cs="Times New Roman"/>
                <w:sz w:val="24"/>
                <w:szCs w:val="24"/>
              </w:rPr>
              <w:t>a) 3.5kgm</w:t>
            </w:r>
            <w:r>
              <w:rPr>
                <w:rFonts w:ascii="Times New Roman" w:hAnsi="Times New Roman" w:cs="Times New Roman"/>
                <w:sz w:val="24"/>
                <w:szCs w:val="24"/>
                <w:vertAlign w:val="superscript"/>
              </w:rPr>
              <w:t>2</w:t>
            </w:r>
            <w:r>
              <w:rPr>
                <w:rFonts w:ascii="Times New Roman" w:hAnsi="Times New Roman" w:cs="Times New Roman"/>
                <w:sz w:val="24"/>
                <w:szCs w:val="24"/>
              </w:rPr>
              <w:t xml:space="preserve">         b) 2.5kgm</w:t>
            </w:r>
            <w:r>
              <w:rPr>
                <w:rFonts w:ascii="Times New Roman" w:hAnsi="Times New Roman" w:cs="Times New Roman"/>
                <w:sz w:val="24"/>
                <w:szCs w:val="24"/>
                <w:vertAlign w:val="superscript"/>
              </w:rPr>
              <w:t>2</w:t>
            </w:r>
            <w:r>
              <w:rPr>
                <w:rFonts w:ascii="Times New Roman" w:hAnsi="Times New Roman" w:cs="Times New Roman"/>
                <w:sz w:val="24"/>
                <w:szCs w:val="24"/>
              </w:rPr>
              <w:t xml:space="preserve">           c) 4.5kgm</w:t>
            </w:r>
            <w:r>
              <w:rPr>
                <w:rFonts w:ascii="Times New Roman" w:hAnsi="Times New Roman" w:cs="Times New Roman"/>
                <w:sz w:val="24"/>
                <w:szCs w:val="24"/>
                <w:vertAlign w:val="superscript"/>
              </w:rPr>
              <w:t>2</w:t>
            </w:r>
            <w:r>
              <w:rPr>
                <w:rFonts w:ascii="Times New Roman" w:hAnsi="Times New Roman" w:cs="Times New Roman"/>
                <w:sz w:val="24"/>
                <w:szCs w:val="24"/>
              </w:rPr>
              <w:t xml:space="preserve">         d) 5.5kgm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p>
          <w:p w14:paraId="47E7BBD1" w14:textId="76339506" w:rsidR="006373ED" w:rsidRPr="006373ED" w:rsidRDefault="006373ED" w:rsidP="00187160">
            <w:pPr>
              <w:rPr>
                <w:rFonts w:ascii="Times New Roman" w:hAnsi="Times New Roman" w:cs="Times New Roman"/>
                <w:sz w:val="24"/>
                <w:szCs w:val="24"/>
              </w:rPr>
            </w:pPr>
          </w:p>
        </w:tc>
        <w:tc>
          <w:tcPr>
            <w:tcW w:w="425" w:type="dxa"/>
          </w:tcPr>
          <w:p w14:paraId="201D2016"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5E036BFC" w14:textId="77777777" w:rsidTr="00C817BA">
        <w:tc>
          <w:tcPr>
            <w:tcW w:w="562" w:type="dxa"/>
          </w:tcPr>
          <w:p w14:paraId="6B34A300"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7.</w:t>
            </w:r>
          </w:p>
        </w:tc>
        <w:tc>
          <w:tcPr>
            <w:tcW w:w="8789" w:type="dxa"/>
          </w:tcPr>
          <w:p w14:paraId="4BBD08FE" w14:textId="77777777" w:rsidR="005144D3" w:rsidRDefault="001E05A9" w:rsidP="00187160">
            <w:pPr>
              <w:rPr>
                <w:rFonts w:ascii="Times New Roman" w:hAnsi="Times New Roman" w:cs="Times New Roman"/>
                <w:sz w:val="24"/>
                <w:szCs w:val="24"/>
              </w:rPr>
            </w:pPr>
            <w:r>
              <w:rPr>
                <w:rFonts w:ascii="Times New Roman" w:hAnsi="Times New Roman" w:cs="Times New Roman"/>
                <w:sz w:val="24"/>
                <w:szCs w:val="24"/>
              </w:rPr>
              <w:t>What percent length of a wire will increase by applying a stress of 9.8N/mm</w:t>
            </w:r>
            <w:r>
              <w:rPr>
                <w:rFonts w:ascii="Times New Roman" w:hAnsi="Times New Roman" w:cs="Times New Roman"/>
                <w:sz w:val="24"/>
                <w:szCs w:val="24"/>
                <w:vertAlign w:val="superscript"/>
              </w:rPr>
              <w:t>2</w:t>
            </w:r>
            <w:r>
              <w:rPr>
                <w:rFonts w:ascii="Times New Roman" w:hAnsi="Times New Roman" w:cs="Times New Roman"/>
                <w:sz w:val="24"/>
                <w:szCs w:val="24"/>
              </w:rPr>
              <w:t xml:space="preserve"> on it? </w:t>
            </w:r>
          </w:p>
          <w:p w14:paraId="2F27E8D0" w14:textId="5B364334" w:rsidR="006A4982" w:rsidRDefault="001E05A9" w:rsidP="00187160">
            <w:pPr>
              <w:rPr>
                <w:rFonts w:ascii="Times New Roman" w:hAnsi="Times New Roman" w:cs="Times New Roman"/>
                <w:sz w:val="24"/>
                <w:szCs w:val="24"/>
              </w:rPr>
            </w:pPr>
            <w:r>
              <w:rPr>
                <w:rFonts w:ascii="Times New Roman" w:hAnsi="Times New Roman" w:cs="Times New Roman"/>
                <w:sz w:val="24"/>
                <w:szCs w:val="24"/>
              </w:rPr>
              <w:t>Y= 1X10</w:t>
            </w:r>
            <w:r>
              <w:rPr>
                <w:rFonts w:ascii="Times New Roman" w:hAnsi="Times New Roman" w:cs="Times New Roman"/>
                <w:sz w:val="24"/>
                <w:szCs w:val="24"/>
                <w:vertAlign w:val="superscript"/>
              </w:rPr>
              <w:t>11</w:t>
            </w:r>
            <w:r>
              <w:rPr>
                <w:rFonts w:ascii="Times New Roman" w:hAnsi="Times New Roman" w:cs="Times New Roman"/>
                <w:sz w:val="24"/>
                <w:szCs w:val="24"/>
              </w:rPr>
              <w:t>N/m</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2E80A1A2" w14:textId="49CEEEDC" w:rsidR="001E05A9" w:rsidDel="002E7789" w:rsidRDefault="001E05A9" w:rsidP="002E7789">
            <w:pPr>
              <w:rPr>
                <w:del w:id="6" w:author="SHS Hebbal" w:date="2025-02-02T17:12:00Z" w16du:dateUtc="2025-02-02T11:42:00Z"/>
                <w:rFonts w:ascii="Times New Roman" w:hAnsi="Times New Roman" w:cs="Times New Roman"/>
                <w:sz w:val="24"/>
                <w:szCs w:val="24"/>
              </w:rPr>
              <w:pPrChange w:id="7" w:author="SHS Hebbal" w:date="2025-02-02T17:12:00Z" w16du:dateUtc="2025-02-02T11:42:00Z">
                <w:pPr/>
              </w:pPrChange>
            </w:pPr>
            <w:r>
              <w:rPr>
                <w:rFonts w:ascii="Times New Roman" w:hAnsi="Times New Roman" w:cs="Times New Roman"/>
                <w:sz w:val="24"/>
                <w:szCs w:val="24"/>
              </w:rPr>
              <w:t>a) 0.0078%                    b) 0.0088%          c) 0.0098%           d) 0.0067%</w:t>
            </w:r>
          </w:p>
          <w:p w14:paraId="1D459A65" w14:textId="2B57F452" w:rsidR="001E05A9" w:rsidRPr="001E05A9" w:rsidRDefault="001E05A9" w:rsidP="002E7789">
            <w:pPr>
              <w:rPr>
                <w:rFonts w:ascii="Times New Roman" w:hAnsi="Times New Roman" w:cs="Times New Roman"/>
                <w:sz w:val="24"/>
                <w:szCs w:val="24"/>
              </w:rPr>
            </w:pPr>
          </w:p>
        </w:tc>
        <w:tc>
          <w:tcPr>
            <w:tcW w:w="425" w:type="dxa"/>
          </w:tcPr>
          <w:p w14:paraId="1240E0F9"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7B701CCA" w14:textId="77777777" w:rsidTr="00C817BA">
        <w:tc>
          <w:tcPr>
            <w:tcW w:w="562" w:type="dxa"/>
          </w:tcPr>
          <w:p w14:paraId="44529B98"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lastRenderedPageBreak/>
              <w:t>8.</w:t>
            </w:r>
          </w:p>
        </w:tc>
        <w:tc>
          <w:tcPr>
            <w:tcW w:w="8789" w:type="dxa"/>
          </w:tcPr>
          <w:p w14:paraId="7D232549" w14:textId="77777777" w:rsidR="006A4982" w:rsidRDefault="005D3AA1" w:rsidP="00187160">
            <w:pPr>
              <w:rPr>
                <w:rFonts w:ascii="Times New Roman" w:hAnsi="Times New Roman" w:cs="Times New Roman"/>
                <w:sz w:val="24"/>
                <w:szCs w:val="24"/>
              </w:rPr>
            </w:pPr>
            <w:r>
              <w:rPr>
                <w:rFonts w:ascii="Times New Roman" w:hAnsi="Times New Roman" w:cs="Times New Roman"/>
                <w:sz w:val="24"/>
                <w:szCs w:val="24"/>
              </w:rPr>
              <w:t xml:space="preserve">Water is filled </w:t>
            </w:r>
            <w:r w:rsidR="00477EAD">
              <w:rPr>
                <w:rFonts w:ascii="Times New Roman" w:hAnsi="Times New Roman" w:cs="Times New Roman"/>
                <w:sz w:val="24"/>
                <w:szCs w:val="24"/>
              </w:rPr>
              <w:t xml:space="preserve">in a flask </w:t>
            </w:r>
            <w:proofErr w:type="spellStart"/>
            <w:r w:rsidR="00477EAD">
              <w:rPr>
                <w:rFonts w:ascii="Times New Roman" w:hAnsi="Times New Roman" w:cs="Times New Roman"/>
                <w:sz w:val="24"/>
                <w:szCs w:val="24"/>
              </w:rPr>
              <w:t>upto</w:t>
            </w:r>
            <w:proofErr w:type="spellEnd"/>
            <w:r w:rsidR="00477EAD">
              <w:rPr>
                <w:rFonts w:ascii="Times New Roman" w:hAnsi="Times New Roman" w:cs="Times New Roman"/>
                <w:sz w:val="24"/>
                <w:szCs w:val="24"/>
              </w:rPr>
              <w:t xml:space="preserve"> a height of 20cm. The bottom of the flask is circular with radius 10cm. If atmospheric pressure is 1.013X10</w:t>
            </w:r>
            <w:r w:rsidR="00477EAD">
              <w:rPr>
                <w:rFonts w:ascii="Times New Roman" w:hAnsi="Times New Roman" w:cs="Times New Roman"/>
                <w:sz w:val="24"/>
                <w:szCs w:val="24"/>
                <w:vertAlign w:val="superscript"/>
              </w:rPr>
              <w:t>5</w:t>
            </w:r>
            <w:r w:rsidR="00477EAD">
              <w:rPr>
                <w:rFonts w:ascii="Times New Roman" w:hAnsi="Times New Roman" w:cs="Times New Roman"/>
                <w:sz w:val="24"/>
                <w:szCs w:val="24"/>
              </w:rPr>
              <w:t>N/m</w:t>
            </w:r>
            <w:r w:rsidR="00477EAD">
              <w:rPr>
                <w:rFonts w:ascii="Times New Roman" w:hAnsi="Times New Roman" w:cs="Times New Roman"/>
                <w:sz w:val="24"/>
                <w:szCs w:val="24"/>
                <w:vertAlign w:val="superscript"/>
              </w:rPr>
              <w:t>2</w:t>
            </w:r>
            <w:r w:rsidR="00477EAD">
              <w:rPr>
                <w:rFonts w:ascii="Times New Roman" w:hAnsi="Times New Roman" w:cs="Times New Roman"/>
                <w:sz w:val="24"/>
                <w:szCs w:val="24"/>
              </w:rPr>
              <w:t>, what is the force exerted by water on the bottom? Take g=10ms</w:t>
            </w:r>
            <w:r w:rsidR="00477EAD">
              <w:rPr>
                <w:rFonts w:ascii="Times New Roman" w:hAnsi="Times New Roman" w:cs="Times New Roman"/>
                <w:sz w:val="24"/>
                <w:szCs w:val="24"/>
                <w:vertAlign w:val="superscript"/>
              </w:rPr>
              <w:t>-2</w:t>
            </w:r>
            <w:r w:rsidR="00477EAD">
              <w:rPr>
                <w:rFonts w:ascii="Times New Roman" w:hAnsi="Times New Roman" w:cs="Times New Roman"/>
                <w:sz w:val="24"/>
                <w:szCs w:val="24"/>
              </w:rPr>
              <w:t xml:space="preserve"> and density of water= 1000kg/m</w:t>
            </w:r>
            <w:r w:rsidR="00477EAD">
              <w:rPr>
                <w:rFonts w:ascii="Times New Roman" w:hAnsi="Times New Roman" w:cs="Times New Roman"/>
                <w:sz w:val="24"/>
                <w:szCs w:val="24"/>
                <w:vertAlign w:val="superscript"/>
              </w:rPr>
              <w:t>3</w:t>
            </w:r>
            <w:r w:rsidR="00477EAD">
              <w:rPr>
                <w:rFonts w:ascii="Times New Roman" w:hAnsi="Times New Roman" w:cs="Times New Roman"/>
                <w:sz w:val="24"/>
                <w:szCs w:val="24"/>
              </w:rPr>
              <w:t>.</w:t>
            </w:r>
          </w:p>
          <w:p w14:paraId="64F64532" w14:textId="0CDD884E" w:rsidR="00477EAD" w:rsidRDefault="00477EAD" w:rsidP="00187160">
            <w:pPr>
              <w:rPr>
                <w:ins w:id="8" w:author="SHS Hebbal" w:date="2025-02-02T17:12:00Z" w16du:dateUtc="2025-02-02T11:42:00Z"/>
                <w:rFonts w:ascii="Times New Roman" w:hAnsi="Times New Roman" w:cs="Times New Roman"/>
                <w:sz w:val="24"/>
                <w:szCs w:val="24"/>
              </w:rPr>
            </w:pPr>
            <w:r>
              <w:rPr>
                <w:rFonts w:ascii="Times New Roman" w:hAnsi="Times New Roman" w:cs="Times New Roman"/>
                <w:sz w:val="24"/>
                <w:szCs w:val="24"/>
              </w:rPr>
              <w:t xml:space="preserve">a) 2754 N        </w:t>
            </w:r>
            <w:ins w:id="9" w:author="SHS Hebbal" w:date="2025-02-02T17:12:00Z" w16du:dateUtc="2025-02-02T11:42:00Z">
              <w:r w:rsidR="002E7789">
                <w:rPr>
                  <w:rFonts w:ascii="Times New Roman" w:hAnsi="Times New Roman" w:cs="Times New Roman"/>
                  <w:sz w:val="24"/>
                  <w:szCs w:val="24"/>
                </w:rPr>
                <w:t xml:space="preserve">   </w:t>
              </w:r>
            </w:ins>
            <w:r>
              <w:rPr>
                <w:rFonts w:ascii="Times New Roman" w:hAnsi="Times New Roman" w:cs="Times New Roman"/>
                <w:sz w:val="24"/>
                <w:szCs w:val="24"/>
              </w:rPr>
              <w:t xml:space="preserve">    b) 3246 N     </w:t>
            </w:r>
            <w:ins w:id="10" w:author="SHS Hebbal" w:date="2025-02-02T17:12:00Z" w16du:dateUtc="2025-02-02T11:42:00Z">
              <w:r w:rsidR="002E7789">
                <w:rPr>
                  <w:rFonts w:ascii="Times New Roman" w:hAnsi="Times New Roman" w:cs="Times New Roman"/>
                  <w:sz w:val="24"/>
                  <w:szCs w:val="24"/>
                </w:rPr>
                <w:t xml:space="preserve">  </w:t>
              </w:r>
            </w:ins>
            <w:r>
              <w:rPr>
                <w:rFonts w:ascii="Times New Roman" w:hAnsi="Times New Roman" w:cs="Times New Roman"/>
                <w:sz w:val="24"/>
                <w:szCs w:val="24"/>
              </w:rPr>
              <w:t xml:space="preserve">        c) 3102 N            </w:t>
            </w:r>
            <w:ins w:id="11" w:author="SHS Hebbal" w:date="2025-02-02T17:12:00Z" w16du:dateUtc="2025-02-02T11:42:00Z">
              <w:r w:rsidR="002E7789">
                <w:rPr>
                  <w:rFonts w:ascii="Times New Roman" w:hAnsi="Times New Roman" w:cs="Times New Roman"/>
                  <w:sz w:val="24"/>
                  <w:szCs w:val="24"/>
                </w:rPr>
                <w:t xml:space="preserve">    </w:t>
              </w:r>
            </w:ins>
            <w:r>
              <w:rPr>
                <w:rFonts w:ascii="Times New Roman" w:hAnsi="Times New Roman" w:cs="Times New Roman"/>
                <w:sz w:val="24"/>
                <w:szCs w:val="24"/>
              </w:rPr>
              <w:t xml:space="preserve"> d) 1710 N </w:t>
            </w:r>
          </w:p>
          <w:p w14:paraId="249FED9C" w14:textId="09CBEF0E" w:rsidR="002E7789" w:rsidRPr="00477EAD" w:rsidRDefault="002E7789" w:rsidP="00187160">
            <w:pPr>
              <w:rPr>
                <w:rFonts w:ascii="Times New Roman" w:hAnsi="Times New Roman" w:cs="Times New Roman"/>
                <w:sz w:val="24"/>
                <w:szCs w:val="24"/>
              </w:rPr>
            </w:pPr>
          </w:p>
        </w:tc>
        <w:tc>
          <w:tcPr>
            <w:tcW w:w="425" w:type="dxa"/>
          </w:tcPr>
          <w:p w14:paraId="266B3F82"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4209FAAB" w14:textId="77777777" w:rsidTr="00C817BA">
        <w:tc>
          <w:tcPr>
            <w:tcW w:w="562" w:type="dxa"/>
          </w:tcPr>
          <w:p w14:paraId="170D64ED"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9.</w:t>
            </w:r>
          </w:p>
        </w:tc>
        <w:tc>
          <w:tcPr>
            <w:tcW w:w="8789" w:type="dxa"/>
          </w:tcPr>
          <w:p w14:paraId="5BF6AE84" w14:textId="77777777" w:rsidR="006A4982" w:rsidRDefault="00107EA8" w:rsidP="00187160">
            <w:pPr>
              <w:rPr>
                <w:rFonts w:ascii="Times New Roman" w:hAnsi="Times New Roman" w:cs="Times New Roman"/>
                <w:sz w:val="24"/>
                <w:szCs w:val="24"/>
              </w:rPr>
            </w:pPr>
            <w:r>
              <w:rPr>
                <w:rFonts w:ascii="Times New Roman" w:hAnsi="Times New Roman" w:cs="Times New Roman"/>
                <w:sz w:val="24"/>
                <w:szCs w:val="24"/>
              </w:rPr>
              <w:t>Two hail stones with radii in the ratio of 1:2 fall from a great height through the atmosphere. The</w:t>
            </w:r>
            <w:r w:rsidR="00FB3655">
              <w:rPr>
                <w:rFonts w:ascii="Times New Roman" w:hAnsi="Times New Roman" w:cs="Times New Roman"/>
                <w:sz w:val="24"/>
                <w:szCs w:val="24"/>
              </w:rPr>
              <w:t>n their</w:t>
            </w:r>
            <w:r>
              <w:rPr>
                <w:rFonts w:ascii="Times New Roman" w:hAnsi="Times New Roman" w:cs="Times New Roman"/>
                <w:sz w:val="24"/>
                <w:szCs w:val="24"/>
              </w:rPr>
              <w:t xml:space="preserve"> terminal velocit</w:t>
            </w:r>
            <w:r w:rsidR="00FB3655">
              <w:rPr>
                <w:rFonts w:ascii="Times New Roman" w:hAnsi="Times New Roman" w:cs="Times New Roman"/>
                <w:sz w:val="24"/>
                <w:szCs w:val="24"/>
              </w:rPr>
              <w:t>ies are in the ratio of</w:t>
            </w:r>
          </w:p>
          <w:p w14:paraId="2B2F8D1E" w14:textId="2EB0ABFC" w:rsidR="00FB3655" w:rsidRDefault="00FB3655" w:rsidP="00187160">
            <w:pPr>
              <w:rPr>
                <w:rFonts w:ascii="Times New Roman" w:hAnsi="Times New Roman" w:cs="Times New Roman"/>
                <w:sz w:val="24"/>
                <w:szCs w:val="24"/>
              </w:rPr>
            </w:pPr>
            <w:r>
              <w:rPr>
                <w:rFonts w:ascii="Times New Roman" w:hAnsi="Times New Roman" w:cs="Times New Roman"/>
                <w:sz w:val="24"/>
                <w:szCs w:val="24"/>
              </w:rPr>
              <w:t xml:space="preserve">a) 1:2           </w:t>
            </w:r>
            <w:ins w:id="12" w:author="SHS Hebbal" w:date="2025-02-02T17:12:00Z" w16du:dateUtc="2025-02-02T11:42:00Z">
              <w:r w:rsidR="002E7789">
                <w:rPr>
                  <w:rFonts w:ascii="Times New Roman" w:hAnsi="Times New Roman" w:cs="Times New Roman"/>
                  <w:sz w:val="24"/>
                  <w:szCs w:val="24"/>
                </w:rPr>
                <w:t xml:space="preserve">        </w:t>
              </w:r>
            </w:ins>
            <w:r>
              <w:rPr>
                <w:rFonts w:ascii="Times New Roman" w:hAnsi="Times New Roman" w:cs="Times New Roman"/>
                <w:sz w:val="24"/>
                <w:szCs w:val="24"/>
              </w:rPr>
              <w:t xml:space="preserve">   b) 2:1          </w:t>
            </w:r>
            <w:ins w:id="13" w:author="SHS Hebbal" w:date="2025-02-02T17:12:00Z" w16du:dateUtc="2025-02-02T11:42:00Z">
              <w:r w:rsidR="002E7789">
                <w:rPr>
                  <w:rFonts w:ascii="Times New Roman" w:hAnsi="Times New Roman" w:cs="Times New Roman"/>
                  <w:sz w:val="24"/>
                  <w:szCs w:val="24"/>
                </w:rPr>
                <w:t xml:space="preserve">        </w:t>
              </w:r>
            </w:ins>
            <w:r>
              <w:rPr>
                <w:rFonts w:ascii="Times New Roman" w:hAnsi="Times New Roman" w:cs="Times New Roman"/>
                <w:sz w:val="24"/>
                <w:szCs w:val="24"/>
              </w:rPr>
              <w:t xml:space="preserve">    c) 1:4            </w:t>
            </w:r>
            <w:ins w:id="14" w:author="SHS Hebbal" w:date="2025-02-02T17:12:00Z" w16du:dateUtc="2025-02-02T11:42:00Z">
              <w:r w:rsidR="002E7789">
                <w:rPr>
                  <w:rFonts w:ascii="Times New Roman" w:hAnsi="Times New Roman" w:cs="Times New Roman"/>
                  <w:sz w:val="24"/>
                  <w:szCs w:val="24"/>
                </w:rPr>
                <w:t xml:space="preserve">           </w:t>
              </w:r>
            </w:ins>
            <w:r>
              <w:rPr>
                <w:rFonts w:ascii="Times New Roman" w:hAnsi="Times New Roman" w:cs="Times New Roman"/>
                <w:sz w:val="24"/>
                <w:szCs w:val="24"/>
              </w:rPr>
              <w:t xml:space="preserve"> d) 4:1 </w:t>
            </w:r>
          </w:p>
          <w:p w14:paraId="3BF97432" w14:textId="3525A083" w:rsidR="00FB3655" w:rsidRPr="00615F0B" w:rsidRDefault="00FB3655" w:rsidP="00187160">
            <w:pPr>
              <w:rPr>
                <w:rFonts w:ascii="Times New Roman" w:hAnsi="Times New Roman" w:cs="Times New Roman"/>
                <w:sz w:val="24"/>
                <w:szCs w:val="24"/>
              </w:rPr>
            </w:pPr>
          </w:p>
        </w:tc>
        <w:tc>
          <w:tcPr>
            <w:tcW w:w="425" w:type="dxa"/>
          </w:tcPr>
          <w:p w14:paraId="6BEB6EE3"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0CB14297" w14:textId="77777777" w:rsidTr="00C817BA">
        <w:tc>
          <w:tcPr>
            <w:tcW w:w="562" w:type="dxa"/>
          </w:tcPr>
          <w:p w14:paraId="13E243DF"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10.</w:t>
            </w:r>
          </w:p>
        </w:tc>
        <w:tc>
          <w:tcPr>
            <w:tcW w:w="8789" w:type="dxa"/>
          </w:tcPr>
          <w:p w14:paraId="087C118A" w14:textId="7CD7A91F" w:rsidR="006A4982" w:rsidRDefault="00FB3655" w:rsidP="00187160">
            <w:pPr>
              <w:rPr>
                <w:rFonts w:ascii="Times New Roman" w:hAnsi="Times New Roman" w:cs="Times New Roman"/>
                <w:sz w:val="24"/>
                <w:szCs w:val="24"/>
              </w:rPr>
            </w:pPr>
            <w:r>
              <w:rPr>
                <w:rFonts w:ascii="Times New Roman" w:hAnsi="Times New Roman" w:cs="Times New Roman"/>
                <w:sz w:val="24"/>
                <w:szCs w:val="24"/>
              </w:rPr>
              <w:t xml:space="preserve">If the volume of a block of metal changes </w:t>
            </w:r>
            <w:r w:rsidR="00A314F4">
              <w:rPr>
                <w:rFonts w:ascii="Times New Roman" w:hAnsi="Times New Roman" w:cs="Times New Roman"/>
                <w:sz w:val="24"/>
                <w:szCs w:val="24"/>
              </w:rPr>
              <w:t>by 0.12% when it is heated through 20</w:t>
            </w:r>
            <w:r w:rsidR="00A314F4">
              <w:rPr>
                <w:rFonts w:ascii="Times New Roman" w:hAnsi="Times New Roman" w:cs="Times New Roman"/>
                <w:sz w:val="24"/>
                <w:szCs w:val="24"/>
                <w:vertAlign w:val="superscript"/>
              </w:rPr>
              <w:t>0</w:t>
            </w:r>
            <w:proofErr w:type="gramStart"/>
            <w:r w:rsidR="00A314F4">
              <w:rPr>
                <w:rFonts w:ascii="Times New Roman" w:hAnsi="Times New Roman" w:cs="Times New Roman"/>
                <w:sz w:val="24"/>
                <w:szCs w:val="24"/>
              </w:rPr>
              <w:t>C ,the</w:t>
            </w:r>
            <w:proofErr w:type="gramEnd"/>
            <w:r w:rsidR="00A314F4">
              <w:rPr>
                <w:rFonts w:ascii="Times New Roman" w:hAnsi="Times New Roman" w:cs="Times New Roman"/>
                <w:sz w:val="24"/>
                <w:szCs w:val="24"/>
              </w:rPr>
              <w:t xml:space="preserve"> coefficient of linear expansion of the metal is</w:t>
            </w:r>
          </w:p>
          <w:p w14:paraId="7AB2CEE1" w14:textId="77777777" w:rsidR="00A314F4" w:rsidRDefault="00A314F4" w:rsidP="00187160">
            <w:pPr>
              <w:rPr>
                <w:rFonts w:ascii="Times New Roman" w:hAnsi="Times New Roman" w:cs="Times New Roman"/>
                <w:sz w:val="24"/>
                <w:szCs w:val="24"/>
              </w:rPr>
            </w:pPr>
            <w:r>
              <w:rPr>
                <w:rFonts w:ascii="Times New Roman" w:hAnsi="Times New Roman" w:cs="Times New Roman"/>
                <w:sz w:val="24"/>
                <w:szCs w:val="24"/>
              </w:rPr>
              <w:t>a) 2.0X 10</w:t>
            </w:r>
            <w:r>
              <w:rPr>
                <w:rFonts w:ascii="Times New Roman" w:hAnsi="Times New Roman" w:cs="Times New Roman"/>
                <w:sz w:val="24"/>
                <w:szCs w:val="24"/>
                <w:vertAlign w:val="superscript"/>
              </w:rPr>
              <w:t>-5 0</w:t>
            </w:r>
            <w:r>
              <w:rPr>
                <w:rFonts w:ascii="Times New Roman" w:hAnsi="Times New Roman" w:cs="Times New Roman"/>
                <w:sz w:val="24"/>
                <w:szCs w:val="24"/>
              </w:rPr>
              <w:t>C</w:t>
            </w:r>
            <w:r>
              <w:rPr>
                <w:rFonts w:ascii="Times New Roman" w:hAnsi="Times New Roman" w:cs="Times New Roman"/>
                <w:sz w:val="24"/>
                <w:szCs w:val="24"/>
                <w:vertAlign w:val="superscript"/>
              </w:rPr>
              <w:t>-1</w:t>
            </w:r>
            <w:r>
              <w:rPr>
                <w:rFonts w:ascii="Times New Roman" w:hAnsi="Times New Roman" w:cs="Times New Roman"/>
                <w:sz w:val="24"/>
                <w:szCs w:val="24"/>
              </w:rPr>
              <w:t xml:space="preserve">                             b) 4.0X 10</w:t>
            </w:r>
            <w:r>
              <w:rPr>
                <w:rFonts w:ascii="Times New Roman" w:hAnsi="Times New Roman" w:cs="Times New Roman"/>
                <w:sz w:val="24"/>
                <w:szCs w:val="24"/>
                <w:vertAlign w:val="superscript"/>
              </w:rPr>
              <w:t>-5 0</w:t>
            </w:r>
            <w:r>
              <w:rPr>
                <w:rFonts w:ascii="Times New Roman" w:hAnsi="Times New Roman" w:cs="Times New Roman"/>
                <w:sz w:val="24"/>
                <w:szCs w:val="24"/>
              </w:rPr>
              <w:t>C</w:t>
            </w: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          </w:t>
            </w:r>
          </w:p>
          <w:p w14:paraId="429B5351" w14:textId="77777777" w:rsidR="00A314F4" w:rsidRDefault="00A314F4" w:rsidP="00187160">
            <w:pPr>
              <w:rPr>
                <w:rFonts w:ascii="Times New Roman" w:hAnsi="Times New Roman" w:cs="Times New Roman"/>
                <w:sz w:val="24"/>
                <w:szCs w:val="24"/>
              </w:rPr>
            </w:pPr>
            <w:r>
              <w:rPr>
                <w:rFonts w:ascii="Times New Roman" w:hAnsi="Times New Roman" w:cs="Times New Roman"/>
                <w:sz w:val="24"/>
                <w:szCs w:val="24"/>
              </w:rPr>
              <w:t>c) 3.2X 10</w:t>
            </w:r>
            <w:r>
              <w:rPr>
                <w:rFonts w:ascii="Times New Roman" w:hAnsi="Times New Roman" w:cs="Times New Roman"/>
                <w:sz w:val="24"/>
                <w:szCs w:val="24"/>
                <w:vertAlign w:val="superscript"/>
              </w:rPr>
              <w:t>-5 0</w:t>
            </w:r>
            <w:r>
              <w:rPr>
                <w:rFonts w:ascii="Times New Roman" w:hAnsi="Times New Roman" w:cs="Times New Roman"/>
                <w:sz w:val="24"/>
                <w:szCs w:val="24"/>
              </w:rPr>
              <w:t>C</w:t>
            </w:r>
            <w:r>
              <w:rPr>
                <w:rFonts w:ascii="Times New Roman" w:hAnsi="Times New Roman" w:cs="Times New Roman"/>
                <w:sz w:val="24"/>
                <w:szCs w:val="24"/>
                <w:vertAlign w:val="superscript"/>
              </w:rPr>
              <w:t>-1</w:t>
            </w:r>
            <w:r>
              <w:rPr>
                <w:rFonts w:ascii="Times New Roman" w:hAnsi="Times New Roman" w:cs="Times New Roman"/>
                <w:sz w:val="24"/>
                <w:szCs w:val="24"/>
              </w:rPr>
              <w:t xml:space="preserve">                             d) 5.2X 10</w:t>
            </w:r>
            <w:r>
              <w:rPr>
                <w:rFonts w:ascii="Times New Roman" w:hAnsi="Times New Roman" w:cs="Times New Roman"/>
                <w:sz w:val="24"/>
                <w:szCs w:val="24"/>
                <w:vertAlign w:val="superscript"/>
              </w:rPr>
              <w:t>-5 0</w:t>
            </w:r>
            <w:r>
              <w:rPr>
                <w:rFonts w:ascii="Times New Roman" w:hAnsi="Times New Roman" w:cs="Times New Roman"/>
                <w:sz w:val="24"/>
                <w:szCs w:val="24"/>
              </w:rPr>
              <w:t>C</w:t>
            </w:r>
            <w:r>
              <w:rPr>
                <w:rFonts w:ascii="Times New Roman" w:hAnsi="Times New Roman" w:cs="Times New Roman"/>
                <w:sz w:val="24"/>
                <w:szCs w:val="24"/>
                <w:vertAlign w:val="superscript"/>
              </w:rPr>
              <w:t>-1</w:t>
            </w:r>
          </w:p>
          <w:p w14:paraId="268970AF" w14:textId="4BDDFE41" w:rsidR="00A314F4" w:rsidRPr="00A314F4" w:rsidRDefault="00A314F4" w:rsidP="00187160">
            <w:pPr>
              <w:rPr>
                <w:rFonts w:ascii="Times New Roman" w:hAnsi="Times New Roman" w:cs="Times New Roman"/>
                <w:sz w:val="24"/>
                <w:szCs w:val="24"/>
              </w:rPr>
            </w:pPr>
          </w:p>
        </w:tc>
        <w:tc>
          <w:tcPr>
            <w:tcW w:w="425" w:type="dxa"/>
          </w:tcPr>
          <w:p w14:paraId="01B4B5DB"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02D3A0C5" w14:textId="77777777" w:rsidTr="00C817BA">
        <w:tc>
          <w:tcPr>
            <w:tcW w:w="562" w:type="dxa"/>
          </w:tcPr>
          <w:p w14:paraId="07545EE6"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11.</w:t>
            </w:r>
          </w:p>
        </w:tc>
        <w:tc>
          <w:tcPr>
            <w:tcW w:w="8789" w:type="dxa"/>
          </w:tcPr>
          <w:p w14:paraId="024B2556" w14:textId="77777777" w:rsidR="006A4982" w:rsidRDefault="003C2F29" w:rsidP="00187160">
            <w:pPr>
              <w:rPr>
                <w:rFonts w:ascii="Times New Roman" w:hAnsi="Times New Roman" w:cs="Times New Roman"/>
                <w:sz w:val="24"/>
                <w:szCs w:val="24"/>
              </w:rPr>
            </w:pPr>
            <w:r>
              <w:rPr>
                <w:rFonts w:ascii="Times New Roman" w:hAnsi="Times New Roman" w:cs="Times New Roman"/>
                <w:sz w:val="24"/>
                <w:szCs w:val="24"/>
              </w:rPr>
              <w:t>Air 0.5m</w:t>
            </w:r>
            <w:r>
              <w:rPr>
                <w:rFonts w:ascii="Times New Roman" w:hAnsi="Times New Roman" w:cs="Times New Roman"/>
                <w:sz w:val="24"/>
                <w:szCs w:val="24"/>
                <w:vertAlign w:val="superscript"/>
              </w:rPr>
              <w:t>3</w:t>
            </w:r>
            <w:r>
              <w:rPr>
                <w:rFonts w:ascii="Times New Roman" w:hAnsi="Times New Roman" w:cs="Times New Roman"/>
                <w:sz w:val="24"/>
                <w:szCs w:val="24"/>
              </w:rPr>
              <w:t xml:space="preserve"> in volume is expanded three times at two atmospheric pressure. What will be the external work done? </w:t>
            </w:r>
          </w:p>
          <w:p w14:paraId="0D904F89" w14:textId="77777777" w:rsidR="003C2F29" w:rsidRDefault="003C2F29" w:rsidP="00187160">
            <w:pPr>
              <w:rPr>
                <w:rFonts w:ascii="Times New Roman" w:hAnsi="Times New Roman" w:cs="Times New Roman"/>
                <w:sz w:val="24"/>
                <w:szCs w:val="24"/>
              </w:rPr>
            </w:pPr>
            <w:r>
              <w:rPr>
                <w:rFonts w:ascii="Times New Roman" w:hAnsi="Times New Roman" w:cs="Times New Roman"/>
                <w:sz w:val="24"/>
                <w:szCs w:val="24"/>
              </w:rPr>
              <w:t>a) 2X 10</w:t>
            </w:r>
            <w:r>
              <w:rPr>
                <w:rFonts w:ascii="Times New Roman" w:hAnsi="Times New Roman" w:cs="Times New Roman"/>
                <w:sz w:val="24"/>
                <w:szCs w:val="24"/>
                <w:vertAlign w:val="superscript"/>
              </w:rPr>
              <w:t>-5</w:t>
            </w:r>
            <w:r>
              <w:rPr>
                <w:rFonts w:ascii="Times New Roman" w:hAnsi="Times New Roman" w:cs="Times New Roman"/>
                <w:sz w:val="24"/>
                <w:szCs w:val="24"/>
              </w:rPr>
              <w:t xml:space="preserve"> J           b) 5000J              c) 500J            d) </w:t>
            </w:r>
            <w:r w:rsidR="002B166F">
              <w:rPr>
                <w:rFonts w:ascii="Times New Roman" w:hAnsi="Times New Roman" w:cs="Times New Roman"/>
                <w:sz w:val="24"/>
                <w:szCs w:val="24"/>
              </w:rPr>
              <w:t>2X 10</w:t>
            </w:r>
            <w:r w:rsidR="002B166F">
              <w:rPr>
                <w:rFonts w:ascii="Times New Roman" w:hAnsi="Times New Roman" w:cs="Times New Roman"/>
                <w:sz w:val="24"/>
                <w:szCs w:val="24"/>
                <w:vertAlign w:val="superscript"/>
              </w:rPr>
              <w:t>5</w:t>
            </w:r>
            <w:r w:rsidR="002B166F">
              <w:rPr>
                <w:rFonts w:ascii="Times New Roman" w:hAnsi="Times New Roman" w:cs="Times New Roman"/>
                <w:sz w:val="24"/>
                <w:szCs w:val="24"/>
              </w:rPr>
              <w:t xml:space="preserve"> J           </w:t>
            </w:r>
          </w:p>
          <w:p w14:paraId="6D9D9747" w14:textId="2E50ECBD" w:rsidR="00347515" w:rsidRPr="003C2F29" w:rsidRDefault="00347515" w:rsidP="00187160">
            <w:pPr>
              <w:rPr>
                <w:rFonts w:ascii="Times New Roman" w:hAnsi="Times New Roman" w:cs="Times New Roman"/>
                <w:sz w:val="24"/>
                <w:szCs w:val="24"/>
              </w:rPr>
            </w:pPr>
          </w:p>
        </w:tc>
        <w:tc>
          <w:tcPr>
            <w:tcW w:w="425" w:type="dxa"/>
          </w:tcPr>
          <w:p w14:paraId="51C161D9"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3C614982" w14:textId="77777777" w:rsidTr="00C817BA">
        <w:tc>
          <w:tcPr>
            <w:tcW w:w="562" w:type="dxa"/>
          </w:tcPr>
          <w:p w14:paraId="0BCB5E5E"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12.</w:t>
            </w:r>
          </w:p>
        </w:tc>
        <w:tc>
          <w:tcPr>
            <w:tcW w:w="8789" w:type="dxa"/>
          </w:tcPr>
          <w:p w14:paraId="79C1502E" w14:textId="77777777" w:rsidR="006A4982" w:rsidRDefault="00710E11" w:rsidP="0018716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Two sound waves have a phase difference of 60</w:t>
            </w:r>
            <w:r>
              <w:rPr>
                <w:rFonts w:ascii="Times New Roman" w:eastAsiaTheme="minorEastAsia" w:hAnsi="Times New Roman" w:cs="Times New Roman"/>
                <w:sz w:val="24"/>
                <w:szCs w:val="24"/>
                <w:vertAlign w:val="superscript"/>
              </w:rPr>
              <w:t>0</w:t>
            </w:r>
            <w:r>
              <w:rPr>
                <w:rFonts w:ascii="Times New Roman" w:eastAsiaTheme="minorEastAsia" w:hAnsi="Times New Roman" w:cs="Times New Roman"/>
                <w:sz w:val="24"/>
                <w:szCs w:val="24"/>
              </w:rPr>
              <w:t xml:space="preserve"> have path difference of</w:t>
            </w:r>
          </w:p>
          <w:p w14:paraId="13E072B4" w14:textId="77777777" w:rsidR="003C47FB" w:rsidRDefault="00710E11" w:rsidP="0018716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w:t>
            </w:r>
            <m:oMath>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λ</m:t>
                  </m:r>
                </m:num>
                <m:den>
                  <m:r>
                    <w:rPr>
                      <w:rFonts w:ascii="Cambria Math" w:eastAsiaTheme="minorEastAsia" w:hAnsi="Cambria Math" w:cs="Times New Roman"/>
                      <w:sz w:val="28"/>
                      <w:szCs w:val="28"/>
                    </w:rPr>
                    <m:t>6</m:t>
                  </m:r>
                </m:den>
              </m:f>
            </m:oMath>
            <w:r>
              <w:rPr>
                <w:rFonts w:ascii="Times New Roman" w:eastAsiaTheme="minorEastAsia" w:hAnsi="Times New Roman" w:cs="Times New Roman"/>
                <w:sz w:val="24"/>
                <w:szCs w:val="24"/>
              </w:rPr>
              <w:t xml:space="preserve">             </w:t>
            </w:r>
            <w:r w:rsidR="003C47FB">
              <w:rPr>
                <w:rFonts w:ascii="Times New Roman" w:eastAsiaTheme="minorEastAsia" w:hAnsi="Times New Roman" w:cs="Times New Roman"/>
                <w:sz w:val="24"/>
                <w:szCs w:val="24"/>
              </w:rPr>
              <w:t xml:space="preserve"> b) 2λ                    c)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λ</m:t>
                  </m:r>
                </m:num>
                <m:den>
                  <m:r>
                    <w:rPr>
                      <w:rFonts w:ascii="Cambria Math" w:eastAsiaTheme="minorEastAsia" w:hAnsi="Cambria Math" w:cs="Times New Roman"/>
                      <w:sz w:val="28"/>
                      <w:szCs w:val="28"/>
                    </w:rPr>
                    <m:t>2</m:t>
                  </m:r>
                </m:den>
              </m:f>
            </m:oMath>
            <w:r w:rsidR="003C47FB">
              <w:rPr>
                <w:rFonts w:ascii="Times New Roman" w:eastAsiaTheme="minorEastAsia" w:hAnsi="Times New Roman" w:cs="Times New Roman"/>
                <w:sz w:val="24"/>
                <w:szCs w:val="24"/>
              </w:rPr>
              <w:t xml:space="preserve">                         d)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λ</m:t>
                  </m:r>
                </m:num>
                <m:den>
                  <m:r>
                    <w:rPr>
                      <w:rFonts w:ascii="Cambria Math" w:eastAsiaTheme="minorEastAsia" w:hAnsi="Cambria Math" w:cs="Times New Roman"/>
                      <w:sz w:val="28"/>
                      <w:szCs w:val="28"/>
                    </w:rPr>
                    <m:t>3</m:t>
                  </m:r>
                </m:den>
              </m:f>
            </m:oMath>
          </w:p>
          <w:p w14:paraId="484FB42C" w14:textId="2BE88FC6" w:rsidR="00710E11" w:rsidRPr="00710E11" w:rsidRDefault="003C47FB" w:rsidP="0018716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tc>
        <w:tc>
          <w:tcPr>
            <w:tcW w:w="425" w:type="dxa"/>
          </w:tcPr>
          <w:p w14:paraId="34BFC7D0"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00D51249" w14:textId="77777777" w:rsidTr="00C817BA">
        <w:tc>
          <w:tcPr>
            <w:tcW w:w="9776" w:type="dxa"/>
            <w:gridSpan w:val="3"/>
          </w:tcPr>
          <w:p w14:paraId="7B4DDCFC" w14:textId="77777777" w:rsidR="006A4982" w:rsidRPr="004064D9" w:rsidRDefault="006A4982" w:rsidP="00187160">
            <w:pPr>
              <w:rPr>
                <w:rFonts w:ascii="Times New Roman" w:hAnsi="Times New Roman" w:cs="Times New Roman"/>
                <w:b/>
                <w:sz w:val="24"/>
                <w:szCs w:val="24"/>
              </w:rPr>
            </w:pPr>
            <w:r w:rsidRPr="004064D9">
              <w:rPr>
                <w:rFonts w:ascii="Times New Roman" w:hAnsi="Times New Roman" w:cs="Times New Roman"/>
                <w:b/>
                <w:sz w:val="24"/>
                <w:szCs w:val="24"/>
              </w:rPr>
              <w:t xml:space="preserve">For Questions 13 to 16, two statements are given –one labelled Assertion (A) and other labelled Reason (R). Select the correct answer to these questions from the options as given below. </w:t>
            </w:r>
          </w:p>
          <w:p w14:paraId="7523AACD" w14:textId="77777777" w:rsidR="006A4982" w:rsidRPr="004064D9" w:rsidRDefault="006A4982" w:rsidP="00187160">
            <w:pPr>
              <w:rPr>
                <w:rFonts w:ascii="Times New Roman" w:hAnsi="Times New Roman" w:cs="Times New Roman"/>
                <w:b/>
                <w:sz w:val="24"/>
                <w:szCs w:val="24"/>
              </w:rPr>
            </w:pPr>
            <w:r w:rsidRPr="004064D9">
              <w:rPr>
                <w:rFonts w:ascii="Times New Roman" w:hAnsi="Times New Roman" w:cs="Times New Roman"/>
                <w:b/>
                <w:sz w:val="24"/>
                <w:szCs w:val="24"/>
              </w:rPr>
              <w:t xml:space="preserve">a) If both Assertion and Reason are true and Reason is correct explanation of Assertion. </w:t>
            </w:r>
          </w:p>
          <w:p w14:paraId="745C7308" w14:textId="77777777" w:rsidR="006A4982" w:rsidRPr="004064D9" w:rsidRDefault="006A4982" w:rsidP="00187160">
            <w:pPr>
              <w:rPr>
                <w:rFonts w:ascii="Times New Roman" w:hAnsi="Times New Roman" w:cs="Times New Roman"/>
                <w:b/>
                <w:sz w:val="24"/>
                <w:szCs w:val="24"/>
              </w:rPr>
            </w:pPr>
            <w:r w:rsidRPr="004064D9">
              <w:rPr>
                <w:rFonts w:ascii="Times New Roman" w:hAnsi="Times New Roman" w:cs="Times New Roman"/>
                <w:b/>
                <w:sz w:val="24"/>
                <w:szCs w:val="24"/>
              </w:rPr>
              <w:t xml:space="preserve">b) If both Assertion and Reason are true but Reason is not the correct explanation of Assertion. </w:t>
            </w:r>
          </w:p>
          <w:p w14:paraId="19B5DDCA" w14:textId="77777777" w:rsidR="006A4982" w:rsidRPr="004064D9" w:rsidRDefault="006A4982" w:rsidP="00187160">
            <w:pPr>
              <w:rPr>
                <w:rFonts w:ascii="Times New Roman" w:hAnsi="Times New Roman" w:cs="Times New Roman"/>
                <w:b/>
                <w:sz w:val="24"/>
                <w:szCs w:val="24"/>
              </w:rPr>
            </w:pPr>
            <w:r w:rsidRPr="004064D9">
              <w:rPr>
                <w:rFonts w:ascii="Times New Roman" w:hAnsi="Times New Roman" w:cs="Times New Roman"/>
                <w:b/>
                <w:sz w:val="24"/>
                <w:szCs w:val="24"/>
              </w:rPr>
              <w:t xml:space="preserve">c) If Assertion is true but Reason is false. </w:t>
            </w:r>
          </w:p>
          <w:p w14:paraId="710A46CD" w14:textId="77777777" w:rsidR="006A4982" w:rsidRPr="004064D9" w:rsidRDefault="006A4982" w:rsidP="00187160">
            <w:pPr>
              <w:rPr>
                <w:rFonts w:ascii="Times New Roman" w:hAnsi="Times New Roman" w:cs="Times New Roman"/>
                <w:b/>
                <w:sz w:val="24"/>
                <w:szCs w:val="24"/>
              </w:rPr>
            </w:pPr>
            <w:r w:rsidRPr="004064D9">
              <w:rPr>
                <w:rFonts w:ascii="Times New Roman" w:hAnsi="Times New Roman" w:cs="Times New Roman"/>
                <w:b/>
                <w:sz w:val="24"/>
                <w:szCs w:val="24"/>
              </w:rPr>
              <w:t xml:space="preserve">d) If both Assertion and Reason are false    </w:t>
            </w:r>
          </w:p>
          <w:p w14:paraId="324B1E0F" w14:textId="77777777" w:rsidR="006A4982" w:rsidRPr="004064D9" w:rsidRDefault="006A4982" w:rsidP="00187160">
            <w:pPr>
              <w:rPr>
                <w:rFonts w:ascii="Times New Roman" w:hAnsi="Times New Roman" w:cs="Times New Roman"/>
                <w:b/>
                <w:sz w:val="24"/>
                <w:szCs w:val="24"/>
              </w:rPr>
            </w:pPr>
            <w:r w:rsidRPr="004064D9">
              <w:rPr>
                <w:rFonts w:ascii="Times New Roman" w:hAnsi="Times New Roman" w:cs="Times New Roman"/>
                <w:b/>
                <w:sz w:val="24"/>
                <w:szCs w:val="24"/>
              </w:rPr>
              <w:t xml:space="preserve">e)  If Assertion is false but Reason is true      </w:t>
            </w:r>
          </w:p>
          <w:p w14:paraId="06CCFB65" w14:textId="77777777" w:rsidR="006A4982" w:rsidRPr="00CE7036" w:rsidRDefault="006A4982" w:rsidP="00187160">
            <w:pPr>
              <w:rPr>
                <w:rFonts w:ascii="Times New Roman" w:hAnsi="Times New Roman" w:cs="Times New Roman"/>
                <w:b/>
                <w:bCs/>
                <w:sz w:val="24"/>
                <w:szCs w:val="24"/>
              </w:rPr>
            </w:pPr>
          </w:p>
        </w:tc>
      </w:tr>
      <w:tr w:rsidR="006A4982" w14:paraId="5CBF208B" w14:textId="77777777" w:rsidTr="00C817BA">
        <w:tc>
          <w:tcPr>
            <w:tcW w:w="562" w:type="dxa"/>
          </w:tcPr>
          <w:p w14:paraId="092B1DAA"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13.</w:t>
            </w:r>
          </w:p>
        </w:tc>
        <w:tc>
          <w:tcPr>
            <w:tcW w:w="8789" w:type="dxa"/>
          </w:tcPr>
          <w:p w14:paraId="1381AFE1" w14:textId="14902229" w:rsidR="00436B06" w:rsidRPr="00773B29" w:rsidRDefault="00436B06" w:rsidP="00187160">
            <w:pPr>
              <w:rPr>
                <w:rFonts w:ascii="Times New Roman" w:hAnsi="Times New Roman" w:cs="Times New Roman"/>
                <w:bCs/>
                <w:sz w:val="24"/>
                <w:szCs w:val="24"/>
              </w:rPr>
            </w:pPr>
            <w:r w:rsidRPr="004064D9">
              <w:rPr>
                <w:rFonts w:ascii="Times New Roman" w:hAnsi="Times New Roman" w:cs="Times New Roman"/>
                <w:b/>
                <w:sz w:val="24"/>
                <w:szCs w:val="24"/>
              </w:rPr>
              <w:t>Assertion (A)</w:t>
            </w:r>
            <w:r>
              <w:rPr>
                <w:rFonts w:ascii="Times New Roman" w:hAnsi="Times New Roman" w:cs="Times New Roman"/>
                <w:b/>
                <w:sz w:val="24"/>
                <w:szCs w:val="24"/>
              </w:rPr>
              <w:t xml:space="preserve">: </w:t>
            </w:r>
            <w:r w:rsidR="00773B29">
              <w:rPr>
                <w:rFonts w:ascii="Times New Roman" w:hAnsi="Times New Roman" w:cs="Times New Roman"/>
                <w:bCs/>
                <w:sz w:val="24"/>
                <w:szCs w:val="24"/>
              </w:rPr>
              <w:t xml:space="preserve">Two masses in the ratio 1:2 </w:t>
            </w:r>
            <w:proofErr w:type="gramStart"/>
            <w:r w:rsidR="00773B29">
              <w:rPr>
                <w:rFonts w:ascii="Times New Roman" w:hAnsi="Times New Roman" w:cs="Times New Roman"/>
                <w:bCs/>
                <w:sz w:val="24"/>
                <w:szCs w:val="24"/>
              </w:rPr>
              <w:t>are</w:t>
            </w:r>
            <w:proofErr w:type="gramEnd"/>
            <w:r w:rsidR="00773B29">
              <w:rPr>
                <w:rFonts w:ascii="Times New Roman" w:hAnsi="Times New Roman" w:cs="Times New Roman"/>
                <w:bCs/>
                <w:sz w:val="24"/>
                <w:szCs w:val="24"/>
              </w:rPr>
              <w:t xml:space="preserve"> thrown vertically upwards with the same speed, reach the top simultaneously</w:t>
            </w:r>
          </w:p>
          <w:p w14:paraId="09E2F099" w14:textId="77777777" w:rsidR="00436B06" w:rsidRDefault="00436B06" w:rsidP="00187160">
            <w:pPr>
              <w:rPr>
                <w:ins w:id="15" w:author="SHS Hebbal" w:date="2025-02-02T17:12:00Z" w16du:dateUtc="2025-02-02T11:42:00Z"/>
                <w:rFonts w:ascii="Times New Roman" w:hAnsi="Times New Roman" w:cs="Times New Roman"/>
                <w:bCs/>
                <w:sz w:val="24"/>
                <w:szCs w:val="24"/>
              </w:rPr>
            </w:pPr>
            <w:r w:rsidRPr="004064D9">
              <w:rPr>
                <w:rFonts w:ascii="Times New Roman" w:hAnsi="Times New Roman" w:cs="Times New Roman"/>
                <w:b/>
                <w:sz w:val="24"/>
                <w:szCs w:val="24"/>
              </w:rPr>
              <w:t>Reason (R)</w:t>
            </w:r>
            <w:r>
              <w:rPr>
                <w:rFonts w:ascii="Times New Roman" w:hAnsi="Times New Roman" w:cs="Times New Roman"/>
                <w:b/>
                <w:sz w:val="24"/>
                <w:szCs w:val="24"/>
              </w:rPr>
              <w:t xml:space="preserve">: </w:t>
            </w:r>
            <w:r w:rsidR="00773B29">
              <w:rPr>
                <w:rFonts w:ascii="Times New Roman" w:hAnsi="Times New Roman" w:cs="Times New Roman"/>
                <w:bCs/>
                <w:sz w:val="24"/>
                <w:szCs w:val="24"/>
              </w:rPr>
              <w:t>Acceleration due to gravity is direct</w:t>
            </w:r>
            <w:r w:rsidR="00441041">
              <w:rPr>
                <w:rFonts w:ascii="Times New Roman" w:hAnsi="Times New Roman" w:cs="Times New Roman"/>
                <w:bCs/>
                <w:sz w:val="24"/>
                <w:szCs w:val="24"/>
              </w:rPr>
              <w:t>l</w:t>
            </w:r>
            <w:r w:rsidR="00773B29">
              <w:rPr>
                <w:rFonts w:ascii="Times New Roman" w:hAnsi="Times New Roman" w:cs="Times New Roman"/>
                <w:bCs/>
                <w:sz w:val="24"/>
                <w:szCs w:val="24"/>
              </w:rPr>
              <w:t>y</w:t>
            </w:r>
            <w:r w:rsidR="00441041">
              <w:rPr>
                <w:rFonts w:ascii="Times New Roman" w:hAnsi="Times New Roman" w:cs="Times New Roman"/>
                <w:bCs/>
                <w:sz w:val="24"/>
                <w:szCs w:val="24"/>
              </w:rPr>
              <w:t xml:space="preserve"> proportional to the mass of a body</w:t>
            </w:r>
          </w:p>
          <w:p w14:paraId="4FDE4990" w14:textId="76EC7C7E" w:rsidR="002E7789" w:rsidRPr="00773B29" w:rsidRDefault="002E7789" w:rsidP="00187160">
            <w:pPr>
              <w:rPr>
                <w:rFonts w:ascii="Times New Roman" w:hAnsi="Times New Roman" w:cs="Times New Roman"/>
                <w:bCs/>
                <w:sz w:val="24"/>
                <w:szCs w:val="24"/>
              </w:rPr>
            </w:pPr>
          </w:p>
        </w:tc>
        <w:tc>
          <w:tcPr>
            <w:tcW w:w="425" w:type="dxa"/>
          </w:tcPr>
          <w:p w14:paraId="1DB8FC98"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215C44EC" w14:textId="77777777" w:rsidTr="00C817BA">
        <w:tc>
          <w:tcPr>
            <w:tcW w:w="562" w:type="dxa"/>
          </w:tcPr>
          <w:p w14:paraId="2B505FB8"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14.</w:t>
            </w:r>
          </w:p>
        </w:tc>
        <w:tc>
          <w:tcPr>
            <w:tcW w:w="8789" w:type="dxa"/>
          </w:tcPr>
          <w:p w14:paraId="7BA92B97" w14:textId="1F74199F" w:rsidR="00436B06" w:rsidRPr="00441041" w:rsidRDefault="00436B06" w:rsidP="00436B06">
            <w:pPr>
              <w:rPr>
                <w:rFonts w:ascii="Times New Roman" w:hAnsi="Times New Roman" w:cs="Times New Roman"/>
                <w:bCs/>
                <w:sz w:val="24"/>
                <w:szCs w:val="24"/>
              </w:rPr>
            </w:pPr>
            <w:r w:rsidRPr="004064D9">
              <w:rPr>
                <w:rFonts w:ascii="Times New Roman" w:hAnsi="Times New Roman" w:cs="Times New Roman"/>
                <w:b/>
                <w:sz w:val="24"/>
                <w:szCs w:val="24"/>
              </w:rPr>
              <w:t>Assertion (A)</w:t>
            </w:r>
            <w:r>
              <w:rPr>
                <w:rFonts w:ascii="Times New Roman" w:hAnsi="Times New Roman" w:cs="Times New Roman"/>
                <w:b/>
                <w:sz w:val="24"/>
                <w:szCs w:val="24"/>
              </w:rPr>
              <w:t xml:space="preserve">: </w:t>
            </w:r>
            <w:r w:rsidR="00441041">
              <w:rPr>
                <w:rFonts w:ascii="Times New Roman" w:hAnsi="Times New Roman" w:cs="Times New Roman"/>
                <w:bCs/>
                <w:sz w:val="24"/>
                <w:szCs w:val="24"/>
              </w:rPr>
              <w:t xml:space="preserve">Circular motion is an example of variable acceleration and </w:t>
            </w:r>
            <w:proofErr w:type="spellStart"/>
            <w:r w:rsidR="00441041">
              <w:rPr>
                <w:rFonts w:ascii="Times New Roman" w:hAnsi="Times New Roman" w:cs="Times New Roman"/>
                <w:bCs/>
                <w:sz w:val="24"/>
                <w:szCs w:val="24"/>
              </w:rPr>
              <w:t>non uniform</w:t>
            </w:r>
            <w:proofErr w:type="spellEnd"/>
            <w:r w:rsidR="00441041">
              <w:rPr>
                <w:rFonts w:ascii="Times New Roman" w:hAnsi="Times New Roman" w:cs="Times New Roman"/>
                <w:bCs/>
                <w:sz w:val="24"/>
                <w:szCs w:val="24"/>
              </w:rPr>
              <w:t xml:space="preserve"> acceleration </w:t>
            </w:r>
          </w:p>
          <w:p w14:paraId="3D5B9D8F" w14:textId="77777777" w:rsidR="006A4982" w:rsidRDefault="00436B06" w:rsidP="00436B06">
            <w:pPr>
              <w:rPr>
                <w:ins w:id="16" w:author="SHS Hebbal" w:date="2025-02-02T17:12:00Z" w16du:dateUtc="2025-02-02T11:42:00Z"/>
                <w:rFonts w:ascii="Times New Roman" w:hAnsi="Times New Roman" w:cs="Times New Roman"/>
                <w:bCs/>
                <w:sz w:val="24"/>
                <w:szCs w:val="24"/>
              </w:rPr>
            </w:pPr>
            <w:r w:rsidRPr="004064D9">
              <w:rPr>
                <w:rFonts w:ascii="Times New Roman" w:hAnsi="Times New Roman" w:cs="Times New Roman"/>
                <w:b/>
                <w:sz w:val="24"/>
                <w:szCs w:val="24"/>
              </w:rPr>
              <w:t>Reason (R)</w:t>
            </w:r>
            <w:r>
              <w:rPr>
                <w:rFonts w:ascii="Times New Roman" w:hAnsi="Times New Roman" w:cs="Times New Roman"/>
                <w:b/>
                <w:sz w:val="24"/>
                <w:szCs w:val="24"/>
              </w:rPr>
              <w:t>:</w:t>
            </w:r>
            <w:r w:rsidR="00441041">
              <w:rPr>
                <w:rFonts w:ascii="Times New Roman" w:hAnsi="Times New Roman" w:cs="Times New Roman"/>
                <w:b/>
                <w:sz w:val="24"/>
                <w:szCs w:val="24"/>
              </w:rPr>
              <w:t xml:space="preserve"> </w:t>
            </w:r>
            <w:r w:rsidR="00441041">
              <w:rPr>
                <w:rFonts w:ascii="Times New Roman" w:hAnsi="Times New Roman" w:cs="Times New Roman"/>
                <w:bCs/>
                <w:sz w:val="24"/>
                <w:szCs w:val="24"/>
              </w:rPr>
              <w:t>The centripetal acceleration acts towards the centre of the circular path at every point.</w:t>
            </w:r>
          </w:p>
          <w:p w14:paraId="01FCA253" w14:textId="43E02F89" w:rsidR="002E7789" w:rsidRPr="00441041" w:rsidRDefault="002E7789" w:rsidP="00436B06">
            <w:pPr>
              <w:rPr>
                <w:bCs/>
              </w:rPr>
            </w:pPr>
          </w:p>
        </w:tc>
        <w:tc>
          <w:tcPr>
            <w:tcW w:w="425" w:type="dxa"/>
          </w:tcPr>
          <w:p w14:paraId="53EC0A84"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6D8765DD" w14:textId="77777777" w:rsidTr="00C817BA">
        <w:tc>
          <w:tcPr>
            <w:tcW w:w="562" w:type="dxa"/>
          </w:tcPr>
          <w:p w14:paraId="6BCCC97B"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15.</w:t>
            </w:r>
          </w:p>
        </w:tc>
        <w:tc>
          <w:tcPr>
            <w:tcW w:w="8789" w:type="dxa"/>
          </w:tcPr>
          <w:p w14:paraId="5255D2BF" w14:textId="6F8FA8B4" w:rsidR="00436B06" w:rsidRDefault="00436B06" w:rsidP="00436B06">
            <w:pPr>
              <w:rPr>
                <w:rFonts w:ascii="Times New Roman" w:hAnsi="Times New Roman" w:cs="Times New Roman"/>
                <w:b/>
                <w:sz w:val="24"/>
                <w:szCs w:val="24"/>
              </w:rPr>
            </w:pPr>
            <w:r w:rsidRPr="004064D9">
              <w:rPr>
                <w:rFonts w:ascii="Times New Roman" w:hAnsi="Times New Roman" w:cs="Times New Roman"/>
                <w:b/>
                <w:sz w:val="24"/>
                <w:szCs w:val="24"/>
              </w:rPr>
              <w:t>Assertion (A)</w:t>
            </w:r>
            <w:r>
              <w:rPr>
                <w:rFonts w:ascii="Times New Roman" w:hAnsi="Times New Roman" w:cs="Times New Roman"/>
                <w:b/>
                <w:sz w:val="24"/>
                <w:szCs w:val="24"/>
              </w:rPr>
              <w:t>:</w:t>
            </w:r>
            <w:r w:rsidR="0019220B">
              <w:rPr>
                <w:rFonts w:ascii="Times New Roman" w:hAnsi="Times New Roman" w:cs="Times New Roman"/>
                <w:b/>
                <w:sz w:val="24"/>
                <w:szCs w:val="24"/>
              </w:rPr>
              <w:t xml:space="preserve"> </w:t>
            </w:r>
            <w:r w:rsidR="0019220B">
              <w:rPr>
                <w:rFonts w:ascii="Times New Roman" w:hAnsi="Times New Roman" w:cs="Times New Roman"/>
                <w:bCs/>
                <w:sz w:val="24"/>
                <w:szCs w:val="24"/>
              </w:rPr>
              <w:t>If masses are of equal magnitude, the centre of mass lies at the midpoint of the line joining them.</w:t>
            </w:r>
            <w:r>
              <w:rPr>
                <w:rFonts w:ascii="Times New Roman" w:hAnsi="Times New Roman" w:cs="Times New Roman"/>
                <w:b/>
                <w:sz w:val="24"/>
                <w:szCs w:val="24"/>
              </w:rPr>
              <w:t xml:space="preserve"> </w:t>
            </w:r>
          </w:p>
          <w:p w14:paraId="6B711ABC" w14:textId="77777777" w:rsidR="006A4982" w:rsidRDefault="00436B06" w:rsidP="00436B06">
            <w:pPr>
              <w:rPr>
                <w:ins w:id="17" w:author="SHS Hebbal" w:date="2025-02-02T17:12:00Z" w16du:dateUtc="2025-02-02T11:42:00Z"/>
                <w:rFonts w:ascii="Times New Roman" w:hAnsi="Times New Roman" w:cs="Times New Roman"/>
                <w:bCs/>
                <w:sz w:val="24"/>
                <w:szCs w:val="24"/>
              </w:rPr>
            </w:pPr>
            <w:r w:rsidRPr="004064D9">
              <w:rPr>
                <w:rFonts w:ascii="Times New Roman" w:hAnsi="Times New Roman" w:cs="Times New Roman"/>
                <w:b/>
                <w:sz w:val="24"/>
                <w:szCs w:val="24"/>
              </w:rPr>
              <w:t>Reason (R)</w:t>
            </w:r>
            <w:r>
              <w:rPr>
                <w:rFonts w:ascii="Times New Roman" w:hAnsi="Times New Roman" w:cs="Times New Roman"/>
                <w:b/>
                <w:sz w:val="24"/>
                <w:szCs w:val="24"/>
              </w:rPr>
              <w:t>:</w:t>
            </w:r>
            <w:r w:rsidR="0019220B">
              <w:rPr>
                <w:rFonts w:ascii="Times New Roman" w:hAnsi="Times New Roman" w:cs="Times New Roman"/>
                <w:b/>
                <w:sz w:val="24"/>
                <w:szCs w:val="24"/>
              </w:rPr>
              <w:t xml:space="preserve"> </w:t>
            </w:r>
            <w:r w:rsidR="0019220B">
              <w:rPr>
                <w:rFonts w:ascii="Times New Roman" w:hAnsi="Times New Roman" w:cs="Times New Roman"/>
                <w:bCs/>
                <w:sz w:val="24"/>
                <w:szCs w:val="24"/>
              </w:rPr>
              <w:t xml:space="preserve">In a </w:t>
            </w:r>
            <w:proofErr w:type="gramStart"/>
            <w:r w:rsidR="0019220B">
              <w:rPr>
                <w:rFonts w:ascii="Times New Roman" w:hAnsi="Times New Roman" w:cs="Times New Roman"/>
                <w:bCs/>
                <w:sz w:val="24"/>
                <w:szCs w:val="24"/>
              </w:rPr>
              <w:t>two body</w:t>
            </w:r>
            <w:proofErr w:type="gramEnd"/>
            <w:r w:rsidR="0019220B">
              <w:rPr>
                <w:rFonts w:ascii="Times New Roman" w:hAnsi="Times New Roman" w:cs="Times New Roman"/>
                <w:bCs/>
                <w:sz w:val="24"/>
                <w:szCs w:val="24"/>
              </w:rPr>
              <w:t xml:space="preserve"> system, the centre of mass lies on the line joining them</w:t>
            </w:r>
          </w:p>
          <w:p w14:paraId="3AC20115" w14:textId="7E44DDF1" w:rsidR="002E7789" w:rsidRPr="0019220B" w:rsidRDefault="002E7789" w:rsidP="00436B06">
            <w:pPr>
              <w:rPr>
                <w:bCs/>
              </w:rPr>
            </w:pPr>
          </w:p>
        </w:tc>
        <w:tc>
          <w:tcPr>
            <w:tcW w:w="425" w:type="dxa"/>
          </w:tcPr>
          <w:p w14:paraId="3FB067B5"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790D5C48" w14:textId="77777777" w:rsidTr="00C817BA">
        <w:tc>
          <w:tcPr>
            <w:tcW w:w="562" w:type="dxa"/>
          </w:tcPr>
          <w:p w14:paraId="7E5BCAB0"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16.</w:t>
            </w:r>
          </w:p>
        </w:tc>
        <w:tc>
          <w:tcPr>
            <w:tcW w:w="8789" w:type="dxa"/>
          </w:tcPr>
          <w:p w14:paraId="532BDB5A" w14:textId="7B3E1DCB" w:rsidR="00436B06" w:rsidRPr="00C66F31" w:rsidRDefault="00436B06" w:rsidP="00436B06">
            <w:pPr>
              <w:rPr>
                <w:rFonts w:ascii="Times New Roman" w:hAnsi="Times New Roman" w:cs="Times New Roman"/>
                <w:bCs/>
                <w:sz w:val="24"/>
                <w:szCs w:val="24"/>
              </w:rPr>
            </w:pPr>
            <w:r w:rsidRPr="004064D9">
              <w:rPr>
                <w:rFonts w:ascii="Times New Roman" w:hAnsi="Times New Roman" w:cs="Times New Roman"/>
                <w:b/>
                <w:sz w:val="24"/>
                <w:szCs w:val="24"/>
              </w:rPr>
              <w:t>Assertion (A)</w:t>
            </w:r>
            <w:r>
              <w:rPr>
                <w:rFonts w:ascii="Times New Roman" w:hAnsi="Times New Roman" w:cs="Times New Roman"/>
                <w:b/>
                <w:sz w:val="24"/>
                <w:szCs w:val="24"/>
              </w:rPr>
              <w:t xml:space="preserve">: </w:t>
            </w:r>
            <w:r w:rsidR="00C66F31">
              <w:rPr>
                <w:rFonts w:ascii="Times New Roman" w:hAnsi="Times New Roman" w:cs="Times New Roman"/>
                <w:bCs/>
                <w:sz w:val="24"/>
                <w:szCs w:val="24"/>
              </w:rPr>
              <w:t>An open organ pipe of certain length has the same fundamental frequency as closed organ pipe of half the length</w:t>
            </w:r>
          </w:p>
          <w:p w14:paraId="02ABEF7D" w14:textId="77777777" w:rsidR="006A4982" w:rsidRDefault="00436B06" w:rsidP="00436B06">
            <w:pPr>
              <w:rPr>
                <w:ins w:id="18" w:author="SHS Hebbal" w:date="2025-02-02T17:13:00Z" w16du:dateUtc="2025-02-02T11:43:00Z"/>
                <w:rFonts w:ascii="Times New Roman" w:hAnsi="Times New Roman" w:cs="Times New Roman"/>
                <w:bCs/>
                <w:sz w:val="24"/>
                <w:szCs w:val="24"/>
              </w:rPr>
            </w:pPr>
            <w:r w:rsidRPr="004064D9">
              <w:rPr>
                <w:rFonts w:ascii="Times New Roman" w:hAnsi="Times New Roman" w:cs="Times New Roman"/>
                <w:b/>
                <w:sz w:val="24"/>
                <w:szCs w:val="24"/>
              </w:rPr>
              <w:t>Reason (R</w:t>
            </w:r>
            <w:proofErr w:type="gramStart"/>
            <w:r w:rsidRPr="004064D9">
              <w:rPr>
                <w:rFonts w:ascii="Times New Roman" w:hAnsi="Times New Roman" w:cs="Times New Roman"/>
                <w:b/>
                <w:sz w:val="24"/>
                <w:szCs w:val="24"/>
              </w:rPr>
              <w:t>)</w:t>
            </w:r>
            <w:r>
              <w:rPr>
                <w:rFonts w:ascii="Times New Roman" w:hAnsi="Times New Roman" w:cs="Times New Roman"/>
                <w:b/>
                <w:sz w:val="24"/>
                <w:szCs w:val="24"/>
              </w:rPr>
              <w:t>:</w:t>
            </w:r>
            <w:r w:rsidR="00C66F31">
              <w:rPr>
                <w:rFonts w:ascii="Times New Roman" w:hAnsi="Times New Roman" w:cs="Times New Roman"/>
                <w:bCs/>
                <w:sz w:val="24"/>
                <w:szCs w:val="24"/>
              </w:rPr>
              <w:t>In</w:t>
            </w:r>
            <w:proofErr w:type="gramEnd"/>
            <w:r w:rsidR="00C66F31">
              <w:rPr>
                <w:rFonts w:ascii="Times New Roman" w:hAnsi="Times New Roman" w:cs="Times New Roman"/>
                <w:bCs/>
                <w:sz w:val="24"/>
                <w:szCs w:val="24"/>
              </w:rPr>
              <w:t xml:space="preserve"> case of an open organ pipe at both ends antinodes are formed, while in the closed organ pipe at one end antinodes and at the other end nodes are formed.</w:t>
            </w:r>
          </w:p>
          <w:p w14:paraId="034E2DD4" w14:textId="326E26F9" w:rsidR="002E7789" w:rsidRPr="00C66F31" w:rsidRDefault="002E7789" w:rsidP="00436B06">
            <w:pPr>
              <w:rPr>
                <w:bCs/>
              </w:rPr>
            </w:pPr>
          </w:p>
        </w:tc>
        <w:tc>
          <w:tcPr>
            <w:tcW w:w="425" w:type="dxa"/>
          </w:tcPr>
          <w:p w14:paraId="6940E13A"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1</w:t>
            </w:r>
          </w:p>
        </w:tc>
      </w:tr>
      <w:tr w:rsidR="006A4982" w14:paraId="071B997C" w14:textId="77777777" w:rsidTr="00C817BA">
        <w:trPr>
          <w:trHeight w:val="445"/>
        </w:trPr>
        <w:tc>
          <w:tcPr>
            <w:tcW w:w="9776" w:type="dxa"/>
            <w:gridSpan w:val="3"/>
          </w:tcPr>
          <w:p w14:paraId="109A3623" w14:textId="77777777" w:rsidR="006A4982" w:rsidRPr="00CE7036" w:rsidRDefault="006A4982" w:rsidP="00187160">
            <w:pPr>
              <w:jc w:val="center"/>
              <w:rPr>
                <w:rFonts w:ascii="Times New Roman" w:hAnsi="Times New Roman" w:cs="Times New Roman"/>
                <w:b/>
                <w:bCs/>
                <w:sz w:val="24"/>
                <w:szCs w:val="24"/>
              </w:rPr>
            </w:pPr>
            <w:r w:rsidRPr="00FE3C93">
              <w:rPr>
                <w:rFonts w:ascii="Times New Roman" w:hAnsi="Times New Roman" w:cs="Times New Roman"/>
                <w:b/>
                <w:sz w:val="24"/>
                <w:szCs w:val="24"/>
              </w:rPr>
              <w:t>SECTION B</w:t>
            </w:r>
          </w:p>
        </w:tc>
      </w:tr>
      <w:tr w:rsidR="006A4982" w14:paraId="339AD6C5" w14:textId="77777777" w:rsidTr="00C817BA">
        <w:tc>
          <w:tcPr>
            <w:tcW w:w="562" w:type="dxa"/>
          </w:tcPr>
          <w:p w14:paraId="48DBE970"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17.</w:t>
            </w:r>
          </w:p>
        </w:tc>
        <w:tc>
          <w:tcPr>
            <w:tcW w:w="8789" w:type="dxa"/>
          </w:tcPr>
          <w:p w14:paraId="05D21059" w14:textId="77777777" w:rsidR="006A4982" w:rsidRDefault="006F6137" w:rsidP="00187160">
            <w:pPr>
              <w:rPr>
                <w:rFonts w:ascii="Times New Roman" w:hAnsi="Times New Roman" w:cs="Times New Roman"/>
                <w:sz w:val="24"/>
                <w:szCs w:val="24"/>
              </w:rPr>
            </w:pPr>
            <w:r>
              <w:rPr>
                <w:rFonts w:ascii="Times New Roman" w:hAnsi="Times New Roman" w:cs="Times New Roman"/>
                <w:sz w:val="24"/>
                <w:szCs w:val="24"/>
              </w:rPr>
              <w:t xml:space="preserve">Each side of a cube is 7.203m. Calculate the surface area and volume of the cube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the correct number of significant figures.</w:t>
            </w:r>
          </w:p>
          <w:p w14:paraId="3FB72DB3" w14:textId="0DEE0B67" w:rsidR="006F6137" w:rsidRPr="000A673C" w:rsidRDefault="006F6137" w:rsidP="00187160">
            <w:pPr>
              <w:rPr>
                <w:rFonts w:ascii="Times New Roman" w:hAnsi="Times New Roman" w:cs="Times New Roman"/>
                <w:sz w:val="24"/>
                <w:szCs w:val="24"/>
              </w:rPr>
            </w:pPr>
          </w:p>
        </w:tc>
        <w:tc>
          <w:tcPr>
            <w:tcW w:w="425" w:type="dxa"/>
          </w:tcPr>
          <w:p w14:paraId="71610F74"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2</w:t>
            </w:r>
          </w:p>
        </w:tc>
      </w:tr>
      <w:tr w:rsidR="006A4982" w14:paraId="446E87FF" w14:textId="77777777" w:rsidTr="00C817BA">
        <w:tc>
          <w:tcPr>
            <w:tcW w:w="562" w:type="dxa"/>
          </w:tcPr>
          <w:p w14:paraId="562E0055"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lastRenderedPageBreak/>
              <w:t>18.</w:t>
            </w:r>
          </w:p>
        </w:tc>
        <w:tc>
          <w:tcPr>
            <w:tcW w:w="8789" w:type="dxa"/>
          </w:tcPr>
          <w:p w14:paraId="056012BD" w14:textId="3C37DA61" w:rsidR="006A4982" w:rsidRDefault="006F6137" w:rsidP="00187160">
            <w:pPr>
              <w:rPr>
                <w:rFonts w:ascii="Times New Roman" w:hAnsi="Times New Roman" w:cs="Times New Roman"/>
                <w:sz w:val="24"/>
                <w:szCs w:val="24"/>
              </w:rPr>
            </w:pPr>
            <w:r w:rsidRPr="006F6137">
              <w:rPr>
                <w:rFonts w:ascii="Times New Roman" w:hAnsi="Times New Roman" w:cs="Times New Roman"/>
                <w:noProof/>
                <w:sz w:val="24"/>
                <w:szCs w:val="24"/>
              </w:rPr>
              <w:drawing>
                <wp:anchor distT="0" distB="0" distL="114300" distR="114300" simplePos="0" relativeHeight="251664384" behindDoc="1" locked="0" layoutInCell="1" allowOverlap="1" wp14:anchorId="0D25E40E" wp14:editId="6140BB2D">
                  <wp:simplePos x="0" y="0"/>
                  <wp:positionH relativeFrom="column">
                    <wp:posOffset>2791460</wp:posOffset>
                  </wp:positionH>
                  <wp:positionV relativeFrom="paragraph">
                    <wp:posOffset>1905</wp:posOffset>
                  </wp:positionV>
                  <wp:extent cx="2409190" cy="1478280"/>
                  <wp:effectExtent l="0" t="0" r="0" b="7620"/>
                  <wp:wrapTight wrapText="bothSides">
                    <wp:wrapPolygon edited="0">
                      <wp:start x="0" y="0"/>
                      <wp:lineTo x="0" y="21433"/>
                      <wp:lineTo x="21349" y="21433"/>
                      <wp:lineTo x="21349" y="0"/>
                      <wp:lineTo x="0" y="0"/>
                    </wp:wrapPolygon>
                  </wp:wrapTight>
                  <wp:docPr id="1373291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29192" name=""/>
                          <pic:cNvPicPr/>
                        </pic:nvPicPr>
                        <pic:blipFill>
                          <a:blip r:embed="rId9">
                            <a:biLevel thresh="75000"/>
                            <a:extLst>
                              <a:ext uri="{28A0092B-C50C-407E-A947-70E740481C1C}">
                                <a14:useLocalDpi xmlns:a14="http://schemas.microsoft.com/office/drawing/2010/main" val="0"/>
                              </a:ext>
                            </a:extLst>
                          </a:blip>
                          <a:stretch>
                            <a:fillRect/>
                          </a:stretch>
                        </pic:blipFill>
                        <pic:spPr>
                          <a:xfrm>
                            <a:off x="0" y="0"/>
                            <a:ext cx="2409190" cy="1478280"/>
                          </a:xfrm>
                          <a:prstGeom prst="rect">
                            <a:avLst/>
                          </a:prstGeom>
                        </pic:spPr>
                      </pic:pic>
                    </a:graphicData>
                  </a:graphic>
                  <wp14:sizeRelH relativeFrom="page">
                    <wp14:pctWidth>0</wp14:pctWidth>
                  </wp14:sizeRelH>
                  <wp14:sizeRelV relativeFrom="page">
                    <wp14:pctHeight>0</wp14:pctHeight>
                  </wp14:sizeRelV>
                </wp:anchor>
              </w:drawing>
            </w:r>
            <w:r w:rsidR="00470E66">
              <w:rPr>
                <w:rFonts w:ascii="Times New Roman" w:hAnsi="Times New Roman" w:cs="Times New Roman"/>
                <w:sz w:val="24"/>
                <w:szCs w:val="24"/>
              </w:rPr>
              <w:t>The graph between resisting force F acting on a body and distance covered by the body is shown. The mass of the body is 25kg and initial speed is 2m/s</w:t>
            </w:r>
            <w:r w:rsidR="00493247">
              <w:rPr>
                <w:rFonts w:ascii="Times New Roman" w:hAnsi="Times New Roman" w:cs="Times New Roman"/>
                <w:sz w:val="24"/>
                <w:szCs w:val="24"/>
              </w:rPr>
              <w:t>. What are the kinetic energies of the body at distances 2m and 5m?</w:t>
            </w:r>
          </w:p>
          <w:p w14:paraId="4787A30D" w14:textId="55A2482C" w:rsidR="006F6137" w:rsidRPr="007B398A" w:rsidRDefault="006F6137" w:rsidP="007B398A">
            <w:pPr>
              <w:jc w:val="center"/>
              <w:rPr>
                <w:rFonts w:ascii="Times New Roman" w:hAnsi="Times New Roman" w:cs="Times New Roman"/>
                <w:b/>
                <w:bCs/>
                <w:sz w:val="24"/>
                <w:szCs w:val="24"/>
              </w:rPr>
            </w:pPr>
            <w:r w:rsidRPr="007B398A">
              <w:rPr>
                <w:rFonts w:ascii="Times New Roman" w:hAnsi="Times New Roman" w:cs="Times New Roman"/>
                <w:b/>
                <w:bCs/>
                <w:sz w:val="24"/>
                <w:szCs w:val="24"/>
              </w:rPr>
              <w:t>OR</w:t>
            </w:r>
          </w:p>
          <w:p w14:paraId="2652C0D5" w14:textId="32492C5E" w:rsidR="00493247" w:rsidRDefault="00493247" w:rsidP="00187160">
            <w:pPr>
              <w:rPr>
                <w:rFonts w:ascii="Times New Roman" w:hAnsi="Times New Roman" w:cs="Times New Roman"/>
                <w:sz w:val="24"/>
                <w:szCs w:val="24"/>
              </w:rPr>
            </w:pPr>
          </w:p>
          <w:p w14:paraId="062EA816" w14:textId="77777777" w:rsidR="0061487A" w:rsidRDefault="0061487A" w:rsidP="0061487A">
            <w:pPr>
              <w:rPr>
                <w:rFonts w:ascii="Times New Roman" w:hAnsi="Times New Roman" w:cs="Times New Roman"/>
                <w:sz w:val="24"/>
                <w:szCs w:val="24"/>
              </w:rPr>
            </w:pPr>
            <w:r>
              <w:rPr>
                <w:rFonts w:ascii="Times New Roman" w:hAnsi="Times New Roman" w:cs="Times New Roman"/>
                <w:sz w:val="24"/>
                <w:szCs w:val="24"/>
              </w:rPr>
              <w:t>Draw the graph of equation F</w:t>
            </w:r>
            <w:r>
              <w:rPr>
                <w:rFonts w:ascii="Times New Roman" w:hAnsi="Times New Roman" w:cs="Times New Roman"/>
                <w:sz w:val="24"/>
                <w:szCs w:val="24"/>
                <w:vertAlign w:val="subscript"/>
              </w:rPr>
              <w:t>s</w:t>
            </w:r>
            <w:r>
              <w:rPr>
                <w:rFonts w:ascii="Times New Roman" w:hAnsi="Times New Roman" w:cs="Times New Roman"/>
                <w:sz w:val="24"/>
                <w:szCs w:val="24"/>
              </w:rPr>
              <w:t>=-</w:t>
            </w:r>
            <w:proofErr w:type="spellStart"/>
            <w:r>
              <w:rPr>
                <w:rFonts w:ascii="Times New Roman" w:hAnsi="Times New Roman" w:cs="Times New Roman"/>
                <w:sz w:val="24"/>
                <w:szCs w:val="24"/>
              </w:rPr>
              <w:t>kx</w:t>
            </w:r>
            <w:proofErr w:type="spellEnd"/>
            <w:r>
              <w:rPr>
                <w:rFonts w:ascii="Times New Roman" w:hAnsi="Times New Roman" w:cs="Times New Roman"/>
                <w:sz w:val="24"/>
                <w:szCs w:val="24"/>
              </w:rPr>
              <w:t>, where F</w:t>
            </w:r>
            <w:r>
              <w:rPr>
                <w:rFonts w:ascii="Times New Roman" w:hAnsi="Times New Roman" w:cs="Times New Roman"/>
                <w:sz w:val="24"/>
                <w:szCs w:val="24"/>
                <w:vertAlign w:val="subscript"/>
              </w:rPr>
              <w:t>s</w:t>
            </w:r>
            <w:r>
              <w:rPr>
                <w:rFonts w:ascii="Times New Roman" w:hAnsi="Times New Roman" w:cs="Times New Roman"/>
                <w:sz w:val="24"/>
                <w:szCs w:val="24"/>
              </w:rPr>
              <w:t xml:space="preserve"> is the spring force, x is the displacement of the block from the equilibrium position. Using the graph, show that maximum work done by the spring at </w:t>
            </w:r>
            <w:proofErr w:type="spellStart"/>
            <w:r>
              <w:rPr>
                <w:rFonts w:ascii="Times New Roman" w:hAnsi="Times New Roman" w:cs="Times New Roman"/>
                <w:sz w:val="24"/>
                <w:szCs w:val="24"/>
              </w:rPr>
              <w:t>x</w:t>
            </w:r>
            <w:r>
              <w:rPr>
                <w:rFonts w:ascii="Times New Roman" w:hAnsi="Times New Roman" w:cs="Times New Roman"/>
                <w:sz w:val="24"/>
                <w:szCs w:val="24"/>
                <w:vertAlign w:val="subscript"/>
              </w:rPr>
              <w:t>m</w:t>
            </w:r>
            <w:proofErr w:type="spellEnd"/>
            <w:r>
              <w:rPr>
                <w:rFonts w:ascii="Times New Roman" w:hAnsi="Times New Roman" w:cs="Times New Roman"/>
                <w:sz w:val="24"/>
                <w:szCs w:val="24"/>
              </w:rPr>
              <w:t xml:space="preserve"> is </w:t>
            </w:r>
          </w:p>
          <w:p w14:paraId="46F315B4" w14:textId="77777777" w:rsidR="0061487A" w:rsidRDefault="0061487A" w:rsidP="0061487A">
            <w:pPr>
              <w:rPr>
                <w:rFonts w:ascii="Times New Roman" w:hAnsi="Times New Roman" w:cs="Times New Roman"/>
                <w:sz w:val="24"/>
                <w:szCs w:val="24"/>
              </w:rPr>
            </w:pPr>
            <w:r>
              <w:rPr>
                <w:rFonts w:ascii="Times New Roman" w:hAnsi="Times New Roman" w:cs="Times New Roman"/>
                <w:sz w:val="24"/>
                <w:szCs w:val="24"/>
              </w:rPr>
              <w:t xml:space="preserve">W=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k</m:t>
                  </m:r>
                  <m:sSubSup>
                    <m:sSubSupPr>
                      <m:ctrlPr>
                        <w:rPr>
                          <w:rFonts w:ascii="Cambria Math" w:hAnsi="Cambria Math" w:cs="Times New Roman"/>
                          <w:i/>
                          <w:sz w:val="24"/>
                          <w:szCs w:val="24"/>
                        </w:rPr>
                      </m:ctrlPr>
                    </m:sSubSupPr>
                    <m:e>
                      <m:r>
                        <w:rPr>
                          <w:rFonts w:ascii="Cambria Math" w:hAnsi="Cambria Math" w:cs="Times New Roman"/>
                          <w:sz w:val="24"/>
                          <w:szCs w:val="24"/>
                        </w:rPr>
                        <m:t>x</m:t>
                      </m:r>
                    </m:e>
                    <m:sub>
                      <m:r>
                        <w:rPr>
                          <w:rFonts w:ascii="Cambria Math" w:hAnsi="Cambria Math" w:cs="Times New Roman"/>
                          <w:sz w:val="24"/>
                          <w:szCs w:val="24"/>
                        </w:rPr>
                        <m:t>m</m:t>
                      </m:r>
                    </m:sub>
                    <m:sup>
                      <m:r>
                        <w:rPr>
                          <w:rFonts w:ascii="Cambria Math" w:hAnsi="Cambria Math" w:cs="Times New Roman"/>
                          <w:sz w:val="24"/>
                          <w:szCs w:val="24"/>
                        </w:rPr>
                        <m:t>2</m:t>
                      </m:r>
                    </m:sup>
                  </m:sSubSup>
                </m:num>
                <m:den>
                  <m:r>
                    <w:rPr>
                      <w:rFonts w:ascii="Cambria Math" w:hAnsi="Cambria Math" w:cs="Times New Roman"/>
                      <w:sz w:val="24"/>
                      <w:szCs w:val="24"/>
                    </w:rPr>
                    <m:t>2</m:t>
                  </m:r>
                </m:den>
              </m:f>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k=spring constant</m:t>
                  </m:r>
                </m:e>
              </m:d>
              <m:r>
                <w:rPr>
                  <w:rFonts w:ascii="Cambria Math" w:hAnsi="Cambria Math" w:cs="Times New Roman"/>
                  <w:sz w:val="24"/>
                  <w:szCs w:val="24"/>
                </w:rPr>
                <m:t>.</m:t>
              </m:r>
            </m:oMath>
          </w:p>
          <w:p w14:paraId="3F0998C6" w14:textId="37DA9044" w:rsidR="006F6137" w:rsidRPr="000A673C" w:rsidRDefault="006F6137" w:rsidP="00187160">
            <w:pPr>
              <w:rPr>
                <w:rFonts w:ascii="Times New Roman" w:hAnsi="Times New Roman" w:cs="Times New Roman"/>
                <w:sz w:val="24"/>
                <w:szCs w:val="24"/>
              </w:rPr>
            </w:pPr>
          </w:p>
        </w:tc>
        <w:tc>
          <w:tcPr>
            <w:tcW w:w="425" w:type="dxa"/>
          </w:tcPr>
          <w:p w14:paraId="6E36B945" w14:textId="2C398700"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2</w:t>
            </w:r>
          </w:p>
        </w:tc>
      </w:tr>
      <w:tr w:rsidR="006A4982" w14:paraId="319D87FE" w14:textId="77777777" w:rsidTr="00C817BA">
        <w:tc>
          <w:tcPr>
            <w:tcW w:w="562" w:type="dxa"/>
          </w:tcPr>
          <w:p w14:paraId="5F642C42"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19.</w:t>
            </w:r>
          </w:p>
        </w:tc>
        <w:tc>
          <w:tcPr>
            <w:tcW w:w="8789" w:type="dxa"/>
          </w:tcPr>
          <w:p w14:paraId="2DCAA43C" w14:textId="77777777" w:rsidR="006A4982" w:rsidRDefault="00C14CAE" w:rsidP="00187160">
            <w:pPr>
              <w:rPr>
                <w:rFonts w:ascii="Times New Roman" w:hAnsi="Times New Roman" w:cs="Times New Roman"/>
                <w:sz w:val="24"/>
                <w:szCs w:val="24"/>
              </w:rPr>
            </w:pPr>
            <w:r>
              <w:rPr>
                <w:rFonts w:ascii="Times New Roman" w:hAnsi="Times New Roman" w:cs="Times New Roman"/>
                <w:sz w:val="24"/>
                <w:szCs w:val="24"/>
              </w:rPr>
              <w:t>In a large lecture hall, a pendulum is to be made by suspending a 40kg</w:t>
            </w:r>
            <w:r w:rsidR="00047C76">
              <w:rPr>
                <w:rFonts w:ascii="Times New Roman" w:hAnsi="Times New Roman" w:cs="Times New Roman"/>
                <w:sz w:val="24"/>
                <w:szCs w:val="24"/>
              </w:rPr>
              <w:t xml:space="preserve"> ball from the end of a steel wire 15m long </w:t>
            </w:r>
          </w:p>
          <w:p w14:paraId="5E2D6EE2" w14:textId="77777777" w:rsidR="00047C76" w:rsidRDefault="00047C76" w:rsidP="00187160">
            <w:pPr>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What cross-sectional area should the wire have if the applied stress in it is to be only 10% of its breaking stress</w:t>
            </w:r>
          </w:p>
          <w:p w14:paraId="0EF4333A" w14:textId="77777777" w:rsidR="00047C76" w:rsidRDefault="00047C76" w:rsidP="00187160">
            <w:pPr>
              <w:rPr>
                <w:rFonts w:ascii="Times New Roman" w:hAnsi="Times New Roman" w:cs="Times New Roman"/>
                <w:sz w:val="24"/>
                <w:szCs w:val="24"/>
              </w:rPr>
            </w:pPr>
            <w:r>
              <w:rPr>
                <w:rFonts w:ascii="Times New Roman" w:hAnsi="Times New Roman" w:cs="Times New Roman"/>
                <w:sz w:val="24"/>
                <w:szCs w:val="24"/>
              </w:rPr>
              <w:t>ii) How far will the ball stretch the wire?</w:t>
            </w:r>
          </w:p>
          <w:p w14:paraId="7BD6BF43" w14:textId="77777777" w:rsidR="00047C76" w:rsidRDefault="00047C76" w:rsidP="00187160">
            <w:pPr>
              <w:rPr>
                <w:ins w:id="19" w:author="SHS Hebbal" w:date="2025-02-02T17:13:00Z" w16du:dateUtc="2025-02-02T11:43:00Z"/>
                <w:rFonts w:ascii="Times New Roman" w:hAnsi="Times New Roman" w:cs="Times New Roman"/>
                <w:sz w:val="24"/>
                <w:szCs w:val="24"/>
                <w:vertAlign w:val="superscript"/>
              </w:rPr>
            </w:pPr>
            <w:r>
              <w:rPr>
                <w:rFonts w:ascii="Times New Roman" w:hAnsi="Times New Roman" w:cs="Times New Roman"/>
                <w:sz w:val="24"/>
                <w:szCs w:val="24"/>
              </w:rPr>
              <w:t>Tensile strength of steel= 0.48X10</w:t>
            </w:r>
            <w:r>
              <w:rPr>
                <w:rFonts w:ascii="Times New Roman" w:hAnsi="Times New Roman" w:cs="Times New Roman"/>
                <w:sz w:val="24"/>
                <w:szCs w:val="24"/>
                <w:vertAlign w:val="superscript"/>
              </w:rPr>
              <w:t>9</w:t>
            </w:r>
            <w:r>
              <w:rPr>
                <w:rFonts w:ascii="Times New Roman" w:hAnsi="Times New Roman" w:cs="Times New Roman"/>
                <w:sz w:val="24"/>
                <w:szCs w:val="24"/>
              </w:rPr>
              <w:t>N/m</w:t>
            </w:r>
            <w:r>
              <w:rPr>
                <w:rFonts w:ascii="Times New Roman" w:hAnsi="Times New Roman" w:cs="Times New Roman"/>
                <w:sz w:val="24"/>
                <w:szCs w:val="24"/>
                <w:vertAlign w:val="superscript"/>
              </w:rPr>
              <w:t>2</w:t>
            </w:r>
            <w:r>
              <w:rPr>
                <w:rFonts w:ascii="Times New Roman" w:hAnsi="Times New Roman" w:cs="Times New Roman"/>
                <w:sz w:val="24"/>
                <w:szCs w:val="24"/>
              </w:rPr>
              <w:t xml:space="preserve"> and Y= 200X10</w:t>
            </w:r>
            <w:r>
              <w:rPr>
                <w:rFonts w:ascii="Times New Roman" w:hAnsi="Times New Roman" w:cs="Times New Roman"/>
                <w:sz w:val="24"/>
                <w:szCs w:val="24"/>
                <w:vertAlign w:val="superscript"/>
              </w:rPr>
              <w:t>9</w:t>
            </w:r>
            <w:r>
              <w:rPr>
                <w:rFonts w:ascii="Times New Roman" w:hAnsi="Times New Roman" w:cs="Times New Roman"/>
                <w:sz w:val="24"/>
                <w:szCs w:val="24"/>
              </w:rPr>
              <w:t>N/m</w:t>
            </w:r>
            <w:r>
              <w:rPr>
                <w:rFonts w:ascii="Times New Roman" w:hAnsi="Times New Roman" w:cs="Times New Roman"/>
                <w:sz w:val="24"/>
                <w:szCs w:val="24"/>
                <w:vertAlign w:val="superscript"/>
              </w:rPr>
              <w:t>2</w:t>
            </w:r>
          </w:p>
          <w:p w14:paraId="28ED4268" w14:textId="33EB55F0" w:rsidR="002E7789" w:rsidRPr="00047C76" w:rsidRDefault="002E7789" w:rsidP="00187160">
            <w:pPr>
              <w:rPr>
                <w:rFonts w:ascii="Times New Roman" w:hAnsi="Times New Roman" w:cs="Times New Roman"/>
                <w:sz w:val="24"/>
                <w:szCs w:val="24"/>
              </w:rPr>
            </w:pPr>
          </w:p>
        </w:tc>
        <w:tc>
          <w:tcPr>
            <w:tcW w:w="425" w:type="dxa"/>
          </w:tcPr>
          <w:p w14:paraId="311945F5"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2</w:t>
            </w:r>
          </w:p>
        </w:tc>
      </w:tr>
      <w:tr w:rsidR="0016552F" w14:paraId="56253F40" w14:textId="77777777" w:rsidTr="00C817BA">
        <w:tc>
          <w:tcPr>
            <w:tcW w:w="562" w:type="dxa"/>
          </w:tcPr>
          <w:p w14:paraId="0376F9C3" w14:textId="77777777" w:rsidR="0016552F" w:rsidRPr="00DB7200" w:rsidRDefault="0016552F" w:rsidP="0016552F">
            <w:pPr>
              <w:rPr>
                <w:rFonts w:ascii="Times New Roman" w:hAnsi="Times New Roman" w:cs="Times New Roman"/>
                <w:sz w:val="24"/>
                <w:szCs w:val="24"/>
              </w:rPr>
            </w:pPr>
            <w:r>
              <w:rPr>
                <w:rFonts w:ascii="Times New Roman" w:hAnsi="Times New Roman" w:cs="Times New Roman"/>
                <w:sz w:val="24"/>
                <w:szCs w:val="24"/>
              </w:rPr>
              <w:t>20.</w:t>
            </w:r>
          </w:p>
        </w:tc>
        <w:tc>
          <w:tcPr>
            <w:tcW w:w="8789" w:type="dxa"/>
          </w:tcPr>
          <w:p w14:paraId="0147B0CD" w14:textId="77777777" w:rsidR="0016552F" w:rsidRPr="00B0657D" w:rsidRDefault="0016552F" w:rsidP="0016552F">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velocity of a body which has fallen freely under gravity varies as </w:t>
            </w:r>
            <w:proofErr w:type="spellStart"/>
            <w:r>
              <w:rPr>
                <w:rFonts w:ascii="Times New Roman" w:eastAsiaTheme="minorEastAsia" w:hAnsi="Times New Roman" w:cs="Times New Roman"/>
                <w:sz w:val="24"/>
                <w:szCs w:val="24"/>
              </w:rPr>
              <w:t>g</w:t>
            </w:r>
            <w:r>
              <w:rPr>
                <w:rFonts w:ascii="Times New Roman" w:eastAsiaTheme="minorEastAsia" w:hAnsi="Times New Roman" w:cs="Times New Roman"/>
                <w:sz w:val="24"/>
                <w:szCs w:val="24"/>
                <w:vertAlign w:val="superscript"/>
              </w:rPr>
              <w:t>p</w:t>
            </w:r>
            <w:r>
              <w:rPr>
                <w:rFonts w:ascii="Times New Roman" w:eastAsiaTheme="minorEastAsia" w:hAnsi="Times New Roman" w:cs="Times New Roman"/>
                <w:sz w:val="24"/>
                <w:szCs w:val="24"/>
              </w:rPr>
              <w:t>h</w:t>
            </w:r>
            <w:r>
              <w:rPr>
                <w:rFonts w:ascii="Times New Roman" w:eastAsiaTheme="minorEastAsia" w:hAnsi="Times New Roman" w:cs="Times New Roman"/>
                <w:sz w:val="24"/>
                <w:szCs w:val="24"/>
                <w:vertAlign w:val="superscript"/>
              </w:rPr>
              <w:t>q</w:t>
            </w:r>
            <w:proofErr w:type="spellEnd"/>
            <w:r>
              <w:rPr>
                <w:rFonts w:ascii="Times New Roman" w:eastAsiaTheme="minorEastAsia" w:hAnsi="Times New Roman" w:cs="Times New Roman"/>
                <w:sz w:val="24"/>
                <w:szCs w:val="24"/>
              </w:rPr>
              <w:t>, where g is the acceleration due to gravity at the place and h is the height through which the body has fallen. Determine the values of p and q.</w:t>
            </w:r>
          </w:p>
          <w:p w14:paraId="07E20EDE" w14:textId="4ED162DB" w:rsidR="0016552F" w:rsidRPr="004325E2" w:rsidRDefault="0016552F" w:rsidP="0016552F">
            <w:pPr>
              <w:rPr>
                <w:rFonts w:ascii="Times New Roman" w:eastAsiaTheme="minorEastAsia" w:hAnsi="Times New Roman" w:cs="Times New Roman"/>
                <w:sz w:val="24"/>
                <w:szCs w:val="24"/>
              </w:rPr>
            </w:pPr>
          </w:p>
        </w:tc>
        <w:tc>
          <w:tcPr>
            <w:tcW w:w="425" w:type="dxa"/>
          </w:tcPr>
          <w:p w14:paraId="066119BE" w14:textId="77777777" w:rsidR="0016552F" w:rsidRPr="00CE7036" w:rsidRDefault="0016552F" w:rsidP="0016552F">
            <w:pPr>
              <w:rPr>
                <w:rFonts w:ascii="Times New Roman" w:hAnsi="Times New Roman" w:cs="Times New Roman"/>
                <w:b/>
                <w:bCs/>
                <w:sz w:val="24"/>
                <w:szCs w:val="24"/>
              </w:rPr>
            </w:pPr>
            <w:r>
              <w:rPr>
                <w:rFonts w:ascii="Times New Roman" w:hAnsi="Times New Roman" w:cs="Times New Roman"/>
                <w:b/>
                <w:bCs/>
                <w:sz w:val="24"/>
                <w:szCs w:val="24"/>
              </w:rPr>
              <w:t>2</w:t>
            </w:r>
          </w:p>
        </w:tc>
      </w:tr>
      <w:tr w:rsidR="006A4982" w14:paraId="44640223" w14:textId="77777777" w:rsidTr="00C817BA">
        <w:tc>
          <w:tcPr>
            <w:tcW w:w="562" w:type="dxa"/>
          </w:tcPr>
          <w:p w14:paraId="6DF8610D"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21.</w:t>
            </w:r>
          </w:p>
        </w:tc>
        <w:tc>
          <w:tcPr>
            <w:tcW w:w="8789" w:type="dxa"/>
          </w:tcPr>
          <w:p w14:paraId="25E4C8D0" w14:textId="77777777" w:rsidR="006A4982" w:rsidRDefault="007C73B4" w:rsidP="00187160">
            <w:pPr>
              <w:rPr>
                <w:rFonts w:ascii="Times New Roman" w:hAnsi="Times New Roman" w:cs="Times New Roman"/>
                <w:sz w:val="24"/>
                <w:szCs w:val="24"/>
              </w:rPr>
            </w:pPr>
            <w:r>
              <w:rPr>
                <w:rFonts w:ascii="Times New Roman" w:hAnsi="Times New Roman" w:cs="Times New Roman"/>
                <w:sz w:val="24"/>
                <w:szCs w:val="24"/>
              </w:rPr>
              <w:t xml:space="preserve">Breaks are applied to a train travelling at 72km/h. After passing over 200m; its velocity is reduced to 36km/h. At the same rate of retardation, how much further will it go before it is brought to rest? </w:t>
            </w:r>
          </w:p>
          <w:p w14:paraId="6752A334" w14:textId="0CA3F4EE" w:rsidR="004954B1" w:rsidRPr="000A673C" w:rsidRDefault="004954B1" w:rsidP="00187160">
            <w:pPr>
              <w:rPr>
                <w:rFonts w:ascii="Times New Roman" w:hAnsi="Times New Roman" w:cs="Times New Roman"/>
                <w:sz w:val="24"/>
                <w:szCs w:val="24"/>
              </w:rPr>
            </w:pPr>
          </w:p>
        </w:tc>
        <w:tc>
          <w:tcPr>
            <w:tcW w:w="425" w:type="dxa"/>
          </w:tcPr>
          <w:p w14:paraId="684BF0DB"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2</w:t>
            </w:r>
          </w:p>
        </w:tc>
      </w:tr>
      <w:tr w:rsidR="006A4982" w14:paraId="2483F76F" w14:textId="77777777" w:rsidTr="00C817BA">
        <w:tc>
          <w:tcPr>
            <w:tcW w:w="9776" w:type="dxa"/>
            <w:gridSpan w:val="3"/>
          </w:tcPr>
          <w:p w14:paraId="4BB2C6DD" w14:textId="77777777" w:rsidR="006A4982" w:rsidRPr="00CE7036" w:rsidRDefault="006A4982" w:rsidP="00187160">
            <w:pPr>
              <w:jc w:val="center"/>
              <w:rPr>
                <w:rFonts w:ascii="Times New Roman" w:hAnsi="Times New Roman" w:cs="Times New Roman"/>
                <w:b/>
                <w:bCs/>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C</w:t>
            </w:r>
          </w:p>
        </w:tc>
      </w:tr>
      <w:tr w:rsidR="006A4982" w14:paraId="0C1CD9DA" w14:textId="77777777" w:rsidTr="00C817BA">
        <w:tc>
          <w:tcPr>
            <w:tcW w:w="562" w:type="dxa"/>
          </w:tcPr>
          <w:p w14:paraId="75B82D6B"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22.</w:t>
            </w:r>
          </w:p>
        </w:tc>
        <w:tc>
          <w:tcPr>
            <w:tcW w:w="8789" w:type="dxa"/>
          </w:tcPr>
          <w:p w14:paraId="3D0A2330" w14:textId="77777777" w:rsidR="006A4982" w:rsidRDefault="00B04CD9" w:rsidP="00187160">
            <w:pPr>
              <w:rPr>
                <w:rFonts w:ascii="Times New Roman" w:eastAsiaTheme="minorEastAsia" w:hAnsi="Times New Roman" w:cs="Times New Roman"/>
                <w:sz w:val="24"/>
                <w:szCs w:val="24"/>
              </w:rPr>
            </w:pPr>
            <w:r>
              <w:rPr>
                <w:noProof/>
              </w:rPr>
              <w:drawing>
                <wp:anchor distT="0" distB="0" distL="114300" distR="114300" simplePos="0" relativeHeight="251666432" behindDoc="1" locked="0" layoutInCell="1" allowOverlap="1" wp14:anchorId="338FB919" wp14:editId="2B878275">
                  <wp:simplePos x="0" y="0"/>
                  <wp:positionH relativeFrom="column">
                    <wp:posOffset>4122420</wp:posOffset>
                  </wp:positionH>
                  <wp:positionV relativeFrom="paragraph">
                    <wp:posOffset>23495</wp:posOffset>
                  </wp:positionV>
                  <wp:extent cx="1097915" cy="1146175"/>
                  <wp:effectExtent l="0" t="0" r="6985" b="0"/>
                  <wp:wrapTight wrapText="bothSides">
                    <wp:wrapPolygon edited="0">
                      <wp:start x="0" y="0"/>
                      <wp:lineTo x="0" y="21181"/>
                      <wp:lineTo x="21363" y="21181"/>
                      <wp:lineTo x="21363" y="0"/>
                      <wp:lineTo x="0" y="0"/>
                    </wp:wrapPolygon>
                  </wp:wrapTight>
                  <wp:docPr id="928707556" name="Picture 6" descr="Section 11 – Rotational 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ction 11 – Rotational Mo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9791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heme="minorEastAsia" w:hAnsi="Times New Roman" w:cs="Times New Roman"/>
                <w:sz w:val="24"/>
                <w:szCs w:val="24"/>
              </w:rPr>
              <w:t>Establish the relation between linear velocity and angular velocity of a body executing the motion shown in the picture. Also explain the direction of linear velocity of the body.</w:t>
            </w:r>
          </w:p>
          <w:p w14:paraId="7077B358" w14:textId="77777777" w:rsidR="00B04CD9" w:rsidRDefault="00B04CD9" w:rsidP="00187160">
            <w:pPr>
              <w:rPr>
                <w:rFonts w:ascii="Times New Roman" w:eastAsiaTheme="minorEastAsia" w:hAnsi="Times New Roman" w:cs="Times New Roman"/>
                <w:sz w:val="24"/>
                <w:szCs w:val="24"/>
              </w:rPr>
            </w:pPr>
          </w:p>
          <w:p w14:paraId="0C5018FB" w14:textId="77777777" w:rsidR="00B04CD9" w:rsidRDefault="00B04CD9" w:rsidP="00187160">
            <w:pPr>
              <w:rPr>
                <w:rFonts w:ascii="Times New Roman" w:eastAsiaTheme="minorEastAsia" w:hAnsi="Times New Roman" w:cs="Times New Roman"/>
                <w:sz w:val="24"/>
                <w:szCs w:val="24"/>
              </w:rPr>
            </w:pPr>
          </w:p>
          <w:p w14:paraId="2C2C876F" w14:textId="77777777" w:rsidR="00B04CD9" w:rsidRDefault="00B04CD9" w:rsidP="00187160">
            <w:pPr>
              <w:rPr>
                <w:rFonts w:ascii="Times New Roman" w:eastAsiaTheme="minorEastAsia" w:hAnsi="Times New Roman" w:cs="Times New Roman"/>
                <w:sz w:val="24"/>
                <w:szCs w:val="24"/>
              </w:rPr>
            </w:pPr>
          </w:p>
          <w:p w14:paraId="0607E50E" w14:textId="3BEFB4EF" w:rsidR="00B04CD9" w:rsidRPr="00E14C8B" w:rsidRDefault="00B04CD9" w:rsidP="00187160">
            <w:pPr>
              <w:rPr>
                <w:rFonts w:ascii="Times New Roman" w:eastAsiaTheme="minorEastAsia" w:hAnsi="Times New Roman" w:cs="Times New Roman"/>
                <w:sz w:val="24"/>
                <w:szCs w:val="24"/>
              </w:rPr>
            </w:pPr>
          </w:p>
        </w:tc>
        <w:tc>
          <w:tcPr>
            <w:tcW w:w="425" w:type="dxa"/>
          </w:tcPr>
          <w:p w14:paraId="77EAF744"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3</w:t>
            </w:r>
          </w:p>
        </w:tc>
      </w:tr>
      <w:tr w:rsidR="006A4982" w14:paraId="6A649C61" w14:textId="77777777" w:rsidTr="00C817BA">
        <w:tc>
          <w:tcPr>
            <w:tcW w:w="562" w:type="dxa"/>
          </w:tcPr>
          <w:p w14:paraId="49DE3445"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23.</w:t>
            </w:r>
          </w:p>
        </w:tc>
        <w:tc>
          <w:tcPr>
            <w:tcW w:w="8789" w:type="dxa"/>
          </w:tcPr>
          <w:p w14:paraId="33C370BA" w14:textId="77777777" w:rsidR="006A4982" w:rsidRDefault="00C2560F" w:rsidP="00187160">
            <w:pPr>
              <w:rPr>
                <w:ins w:id="20" w:author="SHS Hebbal" w:date="2025-02-02T17:13:00Z" w16du:dateUtc="2025-02-02T11:43:00Z"/>
                <w:rFonts w:ascii="Times New Roman" w:hAnsi="Times New Roman" w:cs="Times New Roman"/>
                <w:sz w:val="24"/>
                <w:szCs w:val="24"/>
              </w:rPr>
            </w:pPr>
            <w:r>
              <w:rPr>
                <w:rFonts w:ascii="Times New Roman" w:hAnsi="Times New Roman" w:cs="Times New Roman"/>
                <w:sz w:val="24"/>
                <w:szCs w:val="24"/>
              </w:rPr>
              <w:t xml:space="preserve">Establish the relation between torque and angular acceleration. Hence define moment of inertia. </w:t>
            </w:r>
          </w:p>
          <w:p w14:paraId="21091FA9" w14:textId="2D1E48F9" w:rsidR="002E7789" w:rsidRPr="00A5696C" w:rsidRDefault="002E7789" w:rsidP="00187160">
            <w:pPr>
              <w:rPr>
                <w:rFonts w:ascii="Times New Roman" w:hAnsi="Times New Roman" w:cs="Times New Roman"/>
                <w:sz w:val="24"/>
                <w:szCs w:val="24"/>
              </w:rPr>
            </w:pPr>
          </w:p>
        </w:tc>
        <w:tc>
          <w:tcPr>
            <w:tcW w:w="425" w:type="dxa"/>
          </w:tcPr>
          <w:p w14:paraId="76104CF0"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3</w:t>
            </w:r>
          </w:p>
        </w:tc>
      </w:tr>
      <w:tr w:rsidR="006A4982" w14:paraId="413E0CBA" w14:textId="77777777" w:rsidTr="00C817BA">
        <w:tc>
          <w:tcPr>
            <w:tcW w:w="562" w:type="dxa"/>
          </w:tcPr>
          <w:p w14:paraId="30D0258F"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24.</w:t>
            </w:r>
          </w:p>
        </w:tc>
        <w:tc>
          <w:tcPr>
            <w:tcW w:w="8789" w:type="dxa"/>
            <w:tcBorders>
              <w:bottom w:val="single" w:sz="4" w:space="0" w:color="auto"/>
            </w:tcBorders>
          </w:tcPr>
          <w:p w14:paraId="7AC3D425" w14:textId="77777777" w:rsidR="006A4982" w:rsidRDefault="0082256F" w:rsidP="00187160">
            <w:pPr>
              <w:rPr>
                <w:rFonts w:ascii="Times New Roman" w:hAnsi="Times New Roman" w:cs="Times New Roman"/>
                <w:sz w:val="24"/>
                <w:szCs w:val="24"/>
              </w:rPr>
            </w:pPr>
            <w:r>
              <w:rPr>
                <w:rFonts w:ascii="Times New Roman" w:hAnsi="Times New Roman" w:cs="Times New Roman"/>
                <w:sz w:val="24"/>
                <w:szCs w:val="24"/>
              </w:rPr>
              <w:t>An iron rod of length 50cm is joined at an end to an aluminium rod of length</w:t>
            </w:r>
            <w:r w:rsidR="00542D4F">
              <w:rPr>
                <w:rFonts w:ascii="Times New Roman" w:hAnsi="Times New Roman" w:cs="Times New Roman"/>
                <w:sz w:val="24"/>
                <w:szCs w:val="24"/>
              </w:rPr>
              <w:t xml:space="preserve"> 100cm. All measurements refer to 20</w:t>
            </w:r>
            <w:r w:rsidR="00542D4F">
              <w:rPr>
                <w:rFonts w:ascii="Times New Roman" w:hAnsi="Times New Roman" w:cs="Times New Roman"/>
                <w:sz w:val="24"/>
                <w:szCs w:val="24"/>
                <w:vertAlign w:val="superscript"/>
              </w:rPr>
              <w:t>0</w:t>
            </w:r>
            <w:r w:rsidR="00542D4F">
              <w:rPr>
                <w:rFonts w:ascii="Times New Roman" w:hAnsi="Times New Roman" w:cs="Times New Roman"/>
                <w:sz w:val="24"/>
                <w:szCs w:val="24"/>
              </w:rPr>
              <w:t>C. Find the length of the composite rod at 100</w:t>
            </w:r>
            <w:r w:rsidR="00542D4F">
              <w:rPr>
                <w:rFonts w:ascii="Times New Roman" w:hAnsi="Times New Roman" w:cs="Times New Roman"/>
                <w:sz w:val="24"/>
                <w:szCs w:val="24"/>
                <w:vertAlign w:val="superscript"/>
              </w:rPr>
              <w:t>0</w:t>
            </w:r>
            <w:r w:rsidR="00542D4F">
              <w:rPr>
                <w:rFonts w:ascii="Times New Roman" w:hAnsi="Times New Roman" w:cs="Times New Roman"/>
                <w:sz w:val="24"/>
                <w:szCs w:val="24"/>
              </w:rPr>
              <w:t>C and its average coefficient of linear expansion. The coefficient of linear expansion of iron and aluminium are 12X10</w:t>
            </w:r>
            <w:r w:rsidR="00542D4F">
              <w:rPr>
                <w:rFonts w:ascii="Times New Roman" w:hAnsi="Times New Roman" w:cs="Times New Roman"/>
                <w:sz w:val="24"/>
                <w:szCs w:val="24"/>
                <w:vertAlign w:val="superscript"/>
              </w:rPr>
              <w:t>-6</w:t>
            </w:r>
            <w:r w:rsidR="00542D4F">
              <w:rPr>
                <w:rFonts w:ascii="Times New Roman" w:hAnsi="Times New Roman" w:cs="Times New Roman"/>
                <w:sz w:val="24"/>
                <w:szCs w:val="24"/>
              </w:rPr>
              <w:t>/</w:t>
            </w:r>
            <w:r w:rsidR="00542D4F">
              <w:rPr>
                <w:rFonts w:ascii="Times New Roman" w:hAnsi="Times New Roman" w:cs="Times New Roman"/>
                <w:sz w:val="24"/>
                <w:szCs w:val="24"/>
                <w:vertAlign w:val="superscript"/>
              </w:rPr>
              <w:t>0</w:t>
            </w:r>
            <w:r w:rsidR="00542D4F">
              <w:rPr>
                <w:rFonts w:ascii="Times New Roman" w:hAnsi="Times New Roman" w:cs="Times New Roman"/>
                <w:sz w:val="24"/>
                <w:szCs w:val="24"/>
              </w:rPr>
              <w:t>C and 24X10</w:t>
            </w:r>
            <w:r w:rsidR="00542D4F">
              <w:rPr>
                <w:rFonts w:ascii="Times New Roman" w:hAnsi="Times New Roman" w:cs="Times New Roman"/>
                <w:sz w:val="24"/>
                <w:szCs w:val="24"/>
                <w:vertAlign w:val="superscript"/>
              </w:rPr>
              <w:t>-6</w:t>
            </w:r>
            <w:r w:rsidR="00542D4F">
              <w:rPr>
                <w:rFonts w:ascii="Times New Roman" w:hAnsi="Times New Roman" w:cs="Times New Roman"/>
                <w:sz w:val="24"/>
                <w:szCs w:val="24"/>
              </w:rPr>
              <w:t>/</w:t>
            </w:r>
            <w:r w:rsidR="00542D4F">
              <w:rPr>
                <w:rFonts w:ascii="Times New Roman" w:hAnsi="Times New Roman" w:cs="Times New Roman"/>
                <w:sz w:val="24"/>
                <w:szCs w:val="24"/>
                <w:vertAlign w:val="superscript"/>
              </w:rPr>
              <w:t>0</w:t>
            </w:r>
            <w:r w:rsidR="00542D4F">
              <w:rPr>
                <w:rFonts w:ascii="Times New Roman" w:hAnsi="Times New Roman" w:cs="Times New Roman"/>
                <w:sz w:val="24"/>
                <w:szCs w:val="24"/>
              </w:rPr>
              <w:t>C respectively.</w:t>
            </w:r>
          </w:p>
          <w:p w14:paraId="22C23EC7" w14:textId="0E936C24" w:rsidR="00542D4F" w:rsidRPr="00542D4F" w:rsidRDefault="00542D4F" w:rsidP="00187160">
            <w:pPr>
              <w:rPr>
                <w:rFonts w:ascii="Times New Roman" w:hAnsi="Times New Roman" w:cs="Times New Roman"/>
                <w:sz w:val="24"/>
                <w:szCs w:val="24"/>
              </w:rPr>
            </w:pPr>
          </w:p>
        </w:tc>
        <w:tc>
          <w:tcPr>
            <w:tcW w:w="425" w:type="dxa"/>
          </w:tcPr>
          <w:p w14:paraId="10EF23D3"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3</w:t>
            </w:r>
          </w:p>
        </w:tc>
      </w:tr>
      <w:tr w:rsidR="006A4982" w14:paraId="7B193010" w14:textId="77777777" w:rsidTr="00C817BA">
        <w:tc>
          <w:tcPr>
            <w:tcW w:w="562" w:type="dxa"/>
          </w:tcPr>
          <w:p w14:paraId="047B0275"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25.</w:t>
            </w:r>
          </w:p>
        </w:tc>
        <w:tc>
          <w:tcPr>
            <w:tcW w:w="8789" w:type="dxa"/>
            <w:tcBorders>
              <w:bottom w:val="single" w:sz="4" w:space="0" w:color="auto"/>
            </w:tcBorders>
          </w:tcPr>
          <w:p w14:paraId="63F27C98" w14:textId="59079122" w:rsidR="006A4982" w:rsidRDefault="0079636C" w:rsidP="00187160">
            <w:pPr>
              <w:rPr>
                <w:rFonts w:ascii="Times New Roman" w:hAnsi="Times New Roman" w:cs="Times New Roman"/>
                <w:sz w:val="24"/>
                <w:szCs w:val="24"/>
              </w:rPr>
            </w:pPr>
            <w:r w:rsidRPr="0079636C">
              <w:rPr>
                <w:rFonts w:ascii="Times New Roman" w:hAnsi="Times New Roman" w:cs="Times New Roman"/>
                <w:noProof/>
                <w:sz w:val="24"/>
                <w:szCs w:val="24"/>
              </w:rPr>
              <w:drawing>
                <wp:anchor distT="0" distB="0" distL="114300" distR="114300" simplePos="0" relativeHeight="251665408" behindDoc="1" locked="0" layoutInCell="1" allowOverlap="1" wp14:anchorId="05C527A8" wp14:editId="57174C9F">
                  <wp:simplePos x="0" y="0"/>
                  <wp:positionH relativeFrom="column">
                    <wp:posOffset>4088319</wp:posOffset>
                  </wp:positionH>
                  <wp:positionV relativeFrom="paragraph">
                    <wp:posOffset>47767</wp:posOffset>
                  </wp:positionV>
                  <wp:extent cx="1283335" cy="1098550"/>
                  <wp:effectExtent l="0" t="0" r="0" b="6350"/>
                  <wp:wrapTight wrapText="bothSides">
                    <wp:wrapPolygon edited="0">
                      <wp:start x="0" y="0"/>
                      <wp:lineTo x="0" y="21350"/>
                      <wp:lineTo x="21162" y="21350"/>
                      <wp:lineTo x="21162" y="0"/>
                      <wp:lineTo x="0" y="0"/>
                    </wp:wrapPolygon>
                  </wp:wrapTight>
                  <wp:docPr id="4885190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519096" name=""/>
                          <pic:cNvPicPr/>
                        </pic:nvPicPr>
                        <pic:blipFill>
                          <a:blip r:embed="rId11" cstate="print">
                            <a:biLevel thresh="25000"/>
                            <a:extLst>
                              <a:ext uri="{BEBA8EAE-BF5A-486C-A8C5-ECC9F3942E4B}">
                                <a14:imgProps xmlns:a14="http://schemas.microsoft.com/office/drawing/2010/main">
                                  <a14:imgLayer r:embed="rId12">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283335" cy="1098550"/>
                          </a:xfrm>
                          <a:prstGeom prst="rect">
                            <a:avLst/>
                          </a:prstGeom>
                        </pic:spPr>
                      </pic:pic>
                    </a:graphicData>
                  </a:graphic>
                  <wp14:sizeRelH relativeFrom="page">
                    <wp14:pctWidth>0</wp14:pctWidth>
                  </wp14:sizeRelH>
                  <wp14:sizeRelV relativeFrom="page">
                    <wp14:pctHeight>0</wp14:pctHeight>
                  </wp14:sizeRelV>
                </wp:anchor>
              </w:drawing>
            </w:r>
            <w:r w:rsidR="00595CE4">
              <w:rPr>
                <w:rFonts w:ascii="Times New Roman" w:hAnsi="Times New Roman" w:cs="Times New Roman"/>
                <w:sz w:val="24"/>
                <w:szCs w:val="24"/>
              </w:rPr>
              <w:t xml:space="preserve">A block of wood of mass 3kg is resting on the surface of a rough inclined plane, inclined at an angle θ as shown in the figure. </w:t>
            </w:r>
          </w:p>
          <w:p w14:paraId="0FB6E8DE" w14:textId="3A4736A1" w:rsidR="00595CE4" w:rsidRDefault="00595CE4" w:rsidP="00187160">
            <w:pPr>
              <w:rPr>
                <w:rFonts w:ascii="Times New Roman" w:hAnsi="Times New Roman" w:cs="Times New Roman"/>
                <w:sz w:val="24"/>
                <w:szCs w:val="24"/>
              </w:rPr>
            </w:pPr>
            <w:r>
              <w:rPr>
                <w:rFonts w:ascii="Times New Roman" w:hAnsi="Times New Roman" w:cs="Times New Roman"/>
                <w:sz w:val="24"/>
                <w:szCs w:val="24"/>
              </w:rPr>
              <w:t>a) Name the forces (1,2,3)</w:t>
            </w:r>
            <w:r w:rsidR="0079636C">
              <w:rPr>
                <w:noProof/>
              </w:rPr>
              <w:t xml:space="preserve"> </w:t>
            </w:r>
          </w:p>
          <w:p w14:paraId="140093C1" w14:textId="77777777" w:rsidR="0079636C" w:rsidRDefault="0079636C" w:rsidP="00187160">
            <w:pPr>
              <w:rPr>
                <w:rFonts w:ascii="Times New Roman" w:hAnsi="Times New Roman" w:cs="Times New Roman"/>
                <w:sz w:val="24"/>
                <w:szCs w:val="24"/>
              </w:rPr>
            </w:pPr>
            <w:r>
              <w:rPr>
                <w:rFonts w:ascii="Times New Roman" w:hAnsi="Times New Roman" w:cs="Times New Roman"/>
                <w:sz w:val="24"/>
                <w:szCs w:val="24"/>
              </w:rPr>
              <w:t>b) If the coefficient of static friction is 0.2, calculate the value of all the three forces. (g=10ms</w:t>
            </w:r>
            <w:r>
              <w:rPr>
                <w:rFonts w:ascii="Times New Roman" w:hAnsi="Times New Roman" w:cs="Times New Roman"/>
                <w:sz w:val="24"/>
                <w:szCs w:val="24"/>
                <w:vertAlign w:val="superscript"/>
              </w:rPr>
              <w:t>-2</w:t>
            </w:r>
            <w:r>
              <w:rPr>
                <w:rFonts w:ascii="Times New Roman" w:hAnsi="Times New Roman" w:cs="Times New Roman"/>
                <w:sz w:val="24"/>
                <w:szCs w:val="24"/>
              </w:rPr>
              <w:t>)</w:t>
            </w:r>
          </w:p>
          <w:p w14:paraId="77B67F6B" w14:textId="77777777" w:rsidR="0079636C" w:rsidRDefault="0079636C" w:rsidP="00187160">
            <w:pPr>
              <w:rPr>
                <w:rFonts w:ascii="Times New Roman" w:hAnsi="Times New Roman" w:cs="Times New Roman"/>
                <w:sz w:val="24"/>
                <w:szCs w:val="24"/>
              </w:rPr>
            </w:pPr>
          </w:p>
          <w:p w14:paraId="44073AFA" w14:textId="10B7710A" w:rsidR="0079636C" w:rsidRPr="001B337C" w:rsidRDefault="0079636C" w:rsidP="00187160">
            <w:pPr>
              <w:rPr>
                <w:rFonts w:ascii="Times New Roman" w:hAnsi="Times New Roman" w:cs="Times New Roman"/>
                <w:sz w:val="24"/>
                <w:szCs w:val="24"/>
              </w:rPr>
            </w:pPr>
          </w:p>
        </w:tc>
        <w:tc>
          <w:tcPr>
            <w:tcW w:w="425" w:type="dxa"/>
          </w:tcPr>
          <w:p w14:paraId="646E6B59"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3</w:t>
            </w:r>
          </w:p>
        </w:tc>
      </w:tr>
      <w:tr w:rsidR="006A4982" w14:paraId="16AB9EB9" w14:textId="77777777" w:rsidTr="00C817BA">
        <w:tc>
          <w:tcPr>
            <w:tcW w:w="562" w:type="dxa"/>
          </w:tcPr>
          <w:p w14:paraId="1055C3E3"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26</w:t>
            </w:r>
          </w:p>
        </w:tc>
        <w:tc>
          <w:tcPr>
            <w:tcW w:w="8789" w:type="dxa"/>
            <w:tcBorders>
              <w:top w:val="single" w:sz="4" w:space="0" w:color="auto"/>
            </w:tcBorders>
          </w:tcPr>
          <w:p w14:paraId="552AFBA4" w14:textId="77777777" w:rsidR="006A4982" w:rsidRDefault="00F32157" w:rsidP="00187160">
            <w:pPr>
              <w:rPr>
                <w:rFonts w:ascii="Times New Roman" w:hAnsi="Times New Roman" w:cs="Times New Roman"/>
                <w:sz w:val="24"/>
                <w:szCs w:val="24"/>
              </w:rPr>
            </w:pPr>
            <w:r>
              <w:rPr>
                <w:rFonts w:ascii="Times New Roman" w:hAnsi="Times New Roman" w:cs="Times New Roman"/>
                <w:sz w:val="24"/>
                <w:szCs w:val="24"/>
              </w:rPr>
              <w:t xml:space="preserve">State Stoke’s law. Derive an expression for the terminal velocity of a sphere falling through a viscous fluid. </w:t>
            </w:r>
          </w:p>
          <w:p w14:paraId="1C7C2280" w14:textId="58493D84" w:rsidR="005D1A4C" w:rsidRPr="00014ABE" w:rsidRDefault="005D1A4C" w:rsidP="00187160">
            <w:pPr>
              <w:rPr>
                <w:rFonts w:ascii="Times New Roman" w:hAnsi="Times New Roman" w:cs="Times New Roman"/>
                <w:sz w:val="24"/>
                <w:szCs w:val="24"/>
              </w:rPr>
            </w:pPr>
          </w:p>
        </w:tc>
        <w:tc>
          <w:tcPr>
            <w:tcW w:w="425" w:type="dxa"/>
          </w:tcPr>
          <w:p w14:paraId="61445CDE"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3</w:t>
            </w:r>
          </w:p>
        </w:tc>
      </w:tr>
      <w:tr w:rsidR="006A4982" w14:paraId="21ECC828" w14:textId="77777777" w:rsidTr="00C817BA">
        <w:tc>
          <w:tcPr>
            <w:tcW w:w="562" w:type="dxa"/>
          </w:tcPr>
          <w:p w14:paraId="50F4CC2A"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27.</w:t>
            </w:r>
          </w:p>
        </w:tc>
        <w:tc>
          <w:tcPr>
            <w:tcW w:w="8789" w:type="dxa"/>
          </w:tcPr>
          <w:p w14:paraId="740207D9" w14:textId="77777777" w:rsidR="006A4982" w:rsidRDefault="007C7A60" w:rsidP="00187160">
            <w:pPr>
              <w:rPr>
                <w:rFonts w:ascii="Times New Roman" w:hAnsi="Times New Roman" w:cs="Times New Roman"/>
                <w:sz w:val="24"/>
                <w:szCs w:val="24"/>
              </w:rPr>
            </w:pPr>
            <w:r>
              <w:rPr>
                <w:rFonts w:ascii="Times New Roman" w:hAnsi="Times New Roman" w:cs="Times New Roman"/>
                <w:sz w:val="24"/>
                <w:szCs w:val="24"/>
              </w:rPr>
              <w:t>What are the essential conditions for an ideal gas to undergo adiabatic process? Show analytically that the work done by one mole of an ideal gas during adiabatic expansion from temperature T</w:t>
            </w:r>
            <w:r>
              <w:rPr>
                <w:rFonts w:ascii="Times New Roman" w:hAnsi="Times New Roman" w:cs="Times New Roman"/>
                <w:sz w:val="24"/>
                <w:szCs w:val="24"/>
                <w:vertAlign w:val="subscript"/>
              </w:rPr>
              <w:t>1</w:t>
            </w:r>
            <w:r>
              <w:rPr>
                <w:rFonts w:ascii="Times New Roman" w:hAnsi="Times New Roman" w:cs="Times New Roman"/>
                <w:sz w:val="24"/>
                <w:szCs w:val="24"/>
              </w:rPr>
              <w:t xml:space="preserve"> to T</w:t>
            </w:r>
            <w:r>
              <w:rPr>
                <w:rFonts w:ascii="Times New Roman" w:hAnsi="Times New Roman" w:cs="Times New Roman"/>
                <w:sz w:val="24"/>
                <w:szCs w:val="24"/>
                <w:vertAlign w:val="subscript"/>
              </w:rPr>
              <w:t>2</w:t>
            </w:r>
            <w:r>
              <w:rPr>
                <w:rFonts w:ascii="Times New Roman" w:hAnsi="Times New Roman" w:cs="Times New Roman"/>
                <w:sz w:val="24"/>
                <w:szCs w:val="24"/>
              </w:rPr>
              <w:t xml:space="preserve"> is given by </w:t>
            </w:r>
          </w:p>
          <w:p w14:paraId="53C3069D" w14:textId="77777777" w:rsidR="007C7A60" w:rsidRDefault="007C7A60" w:rsidP="005D1A4C">
            <w:pPr>
              <w:jc w:val="center"/>
              <w:rPr>
                <w:rFonts w:ascii="Times New Roman" w:eastAsiaTheme="minorEastAsia" w:hAnsi="Times New Roman" w:cs="Times New Roman"/>
                <w:sz w:val="24"/>
                <w:szCs w:val="24"/>
              </w:rPr>
            </w:pPr>
            <w:r>
              <w:rPr>
                <w:rFonts w:ascii="Times New Roman" w:hAnsi="Times New Roman" w:cs="Times New Roman"/>
                <w:sz w:val="24"/>
                <w:szCs w:val="24"/>
              </w:rPr>
              <w:t xml:space="preserve">W= </w:t>
            </w:r>
            <m:oMath>
              <m:r>
                <w:rPr>
                  <w:rFonts w:ascii="Cambria Math" w:hAnsi="Cambria Math" w:cs="Times New Roman"/>
                  <w:sz w:val="24"/>
                  <w:szCs w:val="24"/>
                </w:rPr>
                <m:t>R</m:t>
              </m:r>
              <m:f>
                <m:fPr>
                  <m:ctrlPr>
                    <w:rPr>
                      <w:rFonts w:ascii="Cambria Math" w:hAnsi="Cambria Math" w:cs="Times New Roman"/>
                      <w:i/>
                      <w:sz w:val="24"/>
                      <w:szCs w:val="24"/>
                    </w:rPr>
                  </m:ctrlPr>
                </m:fPr>
                <m:num>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e>
                  </m:d>
                </m:num>
                <m:den>
                  <m:r>
                    <w:rPr>
                      <w:rFonts w:ascii="Cambria Math" w:hAnsi="Cambria Math" w:cs="Times New Roman"/>
                      <w:sz w:val="24"/>
                      <w:szCs w:val="24"/>
                    </w:rPr>
                    <m:t>γ-1</m:t>
                  </m:r>
                </m:den>
              </m:f>
            </m:oMath>
          </w:p>
          <w:p w14:paraId="2741940F" w14:textId="77777777" w:rsidR="005D1A4C" w:rsidRDefault="005D1A4C" w:rsidP="005D1A4C">
            <w:pPr>
              <w:jc w:val="center"/>
              <w:rPr>
                <w:rFonts w:ascii="Times New Roman" w:eastAsiaTheme="minorEastAsia" w:hAnsi="Times New Roman" w:cs="Times New Roman"/>
                <w:b/>
                <w:bCs/>
                <w:sz w:val="24"/>
                <w:szCs w:val="24"/>
              </w:rPr>
            </w:pPr>
            <w:r w:rsidRPr="005D1A4C">
              <w:rPr>
                <w:rFonts w:ascii="Times New Roman" w:eastAsiaTheme="minorEastAsia" w:hAnsi="Times New Roman" w:cs="Times New Roman"/>
                <w:b/>
                <w:bCs/>
                <w:sz w:val="24"/>
                <w:szCs w:val="24"/>
              </w:rPr>
              <w:t>OR</w:t>
            </w:r>
          </w:p>
          <w:p w14:paraId="27E13704" w14:textId="6B54D0CE" w:rsidR="005D1A4C" w:rsidRDefault="00CB5BD6" w:rsidP="005D1A4C">
            <w:pPr>
              <w:rPr>
                <w:rFonts w:ascii="Times New Roman" w:hAnsi="Times New Roman" w:cs="Times New Roman"/>
                <w:sz w:val="24"/>
                <w:szCs w:val="24"/>
              </w:rPr>
            </w:pPr>
            <w:r w:rsidRPr="00CB5BD6">
              <w:rPr>
                <w:rFonts w:ascii="Times New Roman" w:hAnsi="Times New Roman" w:cs="Times New Roman"/>
                <w:noProof/>
                <w:sz w:val="24"/>
                <w:szCs w:val="24"/>
              </w:rPr>
              <w:lastRenderedPageBreak/>
              <w:drawing>
                <wp:anchor distT="0" distB="0" distL="114300" distR="114300" simplePos="0" relativeHeight="251667456" behindDoc="1" locked="0" layoutInCell="1" allowOverlap="1" wp14:anchorId="2005FDD2" wp14:editId="289754F7">
                  <wp:simplePos x="0" y="0"/>
                  <wp:positionH relativeFrom="column">
                    <wp:posOffset>3774440</wp:posOffset>
                  </wp:positionH>
                  <wp:positionV relativeFrom="paragraph">
                    <wp:posOffset>254000</wp:posOffset>
                  </wp:positionV>
                  <wp:extent cx="1630045" cy="1091565"/>
                  <wp:effectExtent l="0" t="0" r="8255" b="0"/>
                  <wp:wrapTight wrapText="bothSides">
                    <wp:wrapPolygon edited="0">
                      <wp:start x="0" y="0"/>
                      <wp:lineTo x="0" y="21110"/>
                      <wp:lineTo x="21457" y="21110"/>
                      <wp:lineTo x="21457" y="0"/>
                      <wp:lineTo x="0" y="0"/>
                    </wp:wrapPolygon>
                  </wp:wrapTight>
                  <wp:docPr id="4183086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308608" name=""/>
                          <pic:cNvPicPr/>
                        </pic:nvPicPr>
                        <pic:blipFill>
                          <a:blip r:embed="rId13">
                            <a:extLst>
                              <a:ext uri="{28A0092B-C50C-407E-A947-70E740481C1C}">
                                <a14:useLocalDpi xmlns:a14="http://schemas.microsoft.com/office/drawing/2010/main" val="0"/>
                              </a:ext>
                            </a:extLst>
                          </a:blip>
                          <a:stretch>
                            <a:fillRect/>
                          </a:stretch>
                        </pic:blipFill>
                        <pic:spPr>
                          <a:xfrm>
                            <a:off x="0" y="0"/>
                            <a:ext cx="1630045" cy="1091565"/>
                          </a:xfrm>
                          <a:prstGeom prst="rect">
                            <a:avLst/>
                          </a:prstGeom>
                        </pic:spPr>
                      </pic:pic>
                    </a:graphicData>
                  </a:graphic>
                  <wp14:sizeRelH relativeFrom="page">
                    <wp14:pctWidth>0</wp14:pctWidth>
                  </wp14:sizeRelH>
                  <wp14:sizeRelV relativeFrom="page">
                    <wp14:pctHeight>0</wp14:pctHeight>
                  </wp14:sizeRelV>
                </wp:anchor>
              </w:drawing>
            </w:r>
            <w:r w:rsidR="00C3736C">
              <w:rPr>
                <w:rFonts w:ascii="Times New Roman" w:hAnsi="Times New Roman" w:cs="Times New Roman"/>
                <w:sz w:val="24"/>
                <w:szCs w:val="24"/>
              </w:rPr>
              <w:t>In the given figure, an ideal gas changes its state from state A to state C by two paths ABC and AC.</w:t>
            </w:r>
          </w:p>
          <w:p w14:paraId="00175658" w14:textId="47B8AA63" w:rsidR="00C3736C" w:rsidRDefault="00C3736C" w:rsidP="005D1A4C">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Find the path along which work done is less</w:t>
            </w:r>
          </w:p>
          <w:p w14:paraId="15B4A2F8" w14:textId="0BAFFBDE" w:rsidR="00C3736C" w:rsidRDefault="00C3736C" w:rsidP="005D1A4C">
            <w:pPr>
              <w:rPr>
                <w:rFonts w:ascii="Times New Roman" w:hAnsi="Times New Roman" w:cs="Times New Roman"/>
                <w:sz w:val="24"/>
                <w:szCs w:val="24"/>
              </w:rPr>
            </w:pPr>
            <w:r>
              <w:rPr>
                <w:rFonts w:ascii="Times New Roman" w:hAnsi="Times New Roman" w:cs="Times New Roman"/>
                <w:sz w:val="24"/>
                <w:szCs w:val="24"/>
              </w:rPr>
              <w:t>(ii) The internal energy of gas A is 10J and amount of heat supplied to change its state to C through the path AC is 200J. Calculate the internal energy at C.</w:t>
            </w:r>
          </w:p>
          <w:p w14:paraId="293251C1" w14:textId="4E21FDC7" w:rsidR="00C3736C" w:rsidRDefault="00C3736C" w:rsidP="005D1A4C">
            <w:pPr>
              <w:rPr>
                <w:rFonts w:ascii="Times New Roman" w:hAnsi="Times New Roman" w:cs="Times New Roman"/>
                <w:sz w:val="24"/>
                <w:szCs w:val="24"/>
              </w:rPr>
            </w:pPr>
            <w:r>
              <w:rPr>
                <w:rFonts w:ascii="Times New Roman" w:hAnsi="Times New Roman" w:cs="Times New Roman"/>
                <w:sz w:val="24"/>
                <w:szCs w:val="24"/>
              </w:rPr>
              <w:t>(iii) The internal energy of a gas at state B is 20J. Find the amount of heat supplied to the gas to go from A to B.</w:t>
            </w:r>
          </w:p>
          <w:p w14:paraId="6ADBCF60" w14:textId="6EF4057D" w:rsidR="00C3736C" w:rsidRPr="00C3736C" w:rsidRDefault="00C3736C" w:rsidP="005D1A4C">
            <w:pPr>
              <w:rPr>
                <w:rFonts w:ascii="Times New Roman" w:hAnsi="Times New Roman" w:cs="Times New Roman"/>
                <w:sz w:val="24"/>
                <w:szCs w:val="24"/>
              </w:rPr>
            </w:pPr>
          </w:p>
        </w:tc>
        <w:tc>
          <w:tcPr>
            <w:tcW w:w="425" w:type="dxa"/>
          </w:tcPr>
          <w:p w14:paraId="0DAF8778"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lastRenderedPageBreak/>
              <w:t>3</w:t>
            </w:r>
          </w:p>
        </w:tc>
      </w:tr>
      <w:tr w:rsidR="006A4982" w14:paraId="537E9214" w14:textId="77777777" w:rsidTr="00C817BA">
        <w:tc>
          <w:tcPr>
            <w:tcW w:w="562" w:type="dxa"/>
          </w:tcPr>
          <w:p w14:paraId="13C77DE7"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28.</w:t>
            </w:r>
          </w:p>
        </w:tc>
        <w:tc>
          <w:tcPr>
            <w:tcW w:w="8789" w:type="dxa"/>
          </w:tcPr>
          <w:p w14:paraId="132D18BD" w14:textId="68C57F29" w:rsidR="00336525" w:rsidRDefault="00336525" w:rsidP="00336525">
            <w:pPr>
              <w:rPr>
                <w:rFonts w:ascii="Times New Roman" w:hAnsi="Times New Roman" w:cs="Times New Roman"/>
                <w:sz w:val="24"/>
                <w:szCs w:val="24"/>
              </w:rPr>
            </w:pPr>
            <w:r>
              <w:rPr>
                <w:rFonts w:ascii="Times New Roman" w:hAnsi="Times New Roman" w:cs="Times New Roman"/>
                <w:sz w:val="24"/>
                <w:szCs w:val="24"/>
              </w:rPr>
              <w:t xml:space="preserve">Discuss the various modes of vibration in a closed end </w:t>
            </w:r>
            <w:proofErr w:type="gramStart"/>
            <w:r>
              <w:rPr>
                <w:rFonts w:ascii="Times New Roman" w:hAnsi="Times New Roman" w:cs="Times New Roman"/>
                <w:sz w:val="24"/>
                <w:szCs w:val="24"/>
              </w:rPr>
              <w:t>pipe .Also</w:t>
            </w:r>
            <w:proofErr w:type="gramEnd"/>
            <w:r>
              <w:rPr>
                <w:rFonts w:ascii="Times New Roman" w:hAnsi="Times New Roman" w:cs="Times New Roman"/>
                <w:sz w:val="24"/>
                <w:szCs w:val="24"/>
              </w:rPr>
              <w:t>, show that in a closed end pipe only odd harmonics are present.</w:t>
            </w:r>
          </w:p>
          <w:p w14:paraId="120BD413" w14:textId="353373C4" w:rsidR="00336525" w:rsidRPr="001B337C" w:rsidRDefault="00336525" w:rsidP="00336525">
            <w:pPr>
              <w:rPr>
                <w:rFonts w:ascii="Times New Roman" w:hAnsi="Times New Roman" w:cs="Times New Roman"/>
                <w:sz w:val="24"/>
                <w:szCs w:val="24"/>
              </w:rPr>
            </w:pPr>
          </w:p>
        </w:tc>
        <w:tc>
          <w:tcPr>
            <w:tcW w:w="425" w:type="dxa"/>
          </w:tcPr>
          <w:p w14:paraId="6AD39EC3"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3</w:t>
            </w:r>
          </w:p>
        </w:tc>
      </w:tr>
      <w:tr w:rsidR="006A4982" w14:paraId="3A4FBC2B" w14:textId="77777777" w:rsidTr="00C817BA">
        <w:tc>
          <w:tcPr>
            <w:tcW w:w="9776" w:type="dxa"/>
            <w:gridSpan w:val="3"/>
          </w:tcPr>
          <w:p w14:paraId="39B6F131" w14:textId="77777777" w:rsidR="006A4982" w:rsidRPr="00CE7036" w:rsidRDefault="006A4982" w:rsidP="00187160">
            <w:pPr>
              <w:jc w:val="center"/>
              <w:rPr>
                <w:rFonts w:ascii="Times New Roman" w:hAnsi="Times New Roman" w:cs="Times New Roman"/>
                <w:b/>
                <w:bCs/>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D</w:t>
            </w:r>
          </w:p>
        </w:tc>
      </w:tr>
      <w:tr w:rsidR="006A4982" w14:paraId="2B01BE1D" w14:textId="77777777" w:rsidTr="00C817BA">
        <w:tc>
          <w:tcPr>
            <w:tcW w:w="562" w:type="dxa"/>
          </w:tcPr>
          <w:p w14:paraId="1FF28F85" w14:textId="77777777" w:rsidR="006A4982" w:rsidRPr="00DB7200" w:rsidRDefault="006A4982" w:rsidP="00187160">
            <w:pPr>
              <w:rPr>
                <w:rFonts w:ascii="Times New Roman" w:hAnsi="Times New Roman" w:cs="Times New Roman"/>
                <w:sz w:val="24"/>
                <w:szCs w:val="24"/>
              </w:rPr>
            </w:pPr>
          </w:p>
        </w:tc>
        <w:tc>
          <w:tcPr>
            <w:tcW w:w="9214" w:type="dxa"/>
            <w:gridSpan w:val="2"/>
          </w:tcPr>
          <w:p w14:paraId="3778A940" w14:textId="77777777" w:rsidR="006A4982" w:rsidRPr="00CE7036" w:rsidRDefault="006A4982" w:rsidP="00187160">
            <w:pPr>
              <w:rPr>
                <w:rFonts w:ascii="Times New Roman" w:hAnsi="Times New Roman" w:cs="Times New Roman"/>
                <w:b/>
                <w:bCs/>
                <w:sz w:val="24"/>
                <w:szCs w:val="24"/>
              </w:rPr>
            </w:pPr>
            <w:r w:rsidRPr="00981777">
              <w:rPr>
                <w:rFonts w:ascii="Times New Roman" w:hAnsi="Times New Roman" w:cs="Times New Roman"/>
                <w:b/>
                <w:bCs/>
                <w:sz w:val="24"/>
                <w:szCs w:val="24"/>
              </w:rPr>
              <w:t xml:space="preserve">Case study                                                                                                              </w:t>
            </w:r>
          </w:p>
        </w:tc>
      </w:tr>
      <w:tr w:rsidR="007F5FD0" w14:paraId="337DF8A6" w14:textId="77777777" w:rsidTr="00C817BA">
        <w:tc>
          <w:tcPr>
            <w:tcW w:w="562" w:type="dxa"/>
          </w:tcPr>
          <w:p w14:paraId="7CE72B68" w14:textId="77777777" w:rsidR="007F5FD0" w:rsidRPr="00DB7200" w:rsidRDefault="007F5FD0" w:rsidP="007F5FD0">
            <w:pPr>
              <w:rPr>
                <w:rFonts w:ascii="Times New Roman" w:hAnsi="Times New Roman" w:cs="Times New Roman"/>
                <w:sz w:val="24"/>
                <w:szCs w:val="24"/>
              </w:rPr>
            </w:pPr>
            <w:r>
              <w:rPr>
                <w:rFonts w:ascii="Times New Roman" w:hAnsi="Times New Roman" w:cs="Times New Roman"/>
                <w:sz w:val="24"/>
                <w:szCs w:val="24"/>
              </w:rPr>
              <w:t>29.</w:t>
            </w:r>
          </w:p>
        </w:tc>
        <w:tc>
          <w:tcPr>
            <w:tcW w:w="8789" w:type="dxa"/>
          </w:tcPr>
          <w:p w14:paraId="3BF0117D" w14:textId="77777777" w:rsidR="007F5FD0" w:rsidRDefault="007F5FD0" w:rsidP="007F5FD0">
            <w:pPr>
              <w:rPr>
                <w:rFonts w:ascii="Times New Roman" w:hAnsi="Times New Roman" w:cs="Times New Roman"/>
                <w:sz w:val="24"/>
                <w:szCs w:val="24"/>
              </w:rPr>
            </w:pPr>
            <w:r w:rsidRPr="0001761F">
              <w:rPr>
                <w:rFonts w:ascii="Times New Roman" w:hAnsi="Times New Roman" w:cs="Times New Roman"/>
                <w:b/>
                <w:bCs/>
                <w:noProof/>
                <w:sz w:val="24"/>
                <w:szCs w:val="24"/>
              </w:rPr>
              <w:drawing>
                <wp:anchor distT="0" distB="0" distL="114300" distR="114300" simplePos="0" relativeHeight="251669504" behindDoc="1" locked="0" layoutInCell="1" allowOverlap="1" wp14:anchorId="22AEEC4B" wp14:editId="28921B45">
                  <wp:simplePos x="0" y="0"/>
                  <wp:positionH relativeFrom="column">
                    <wp:posOffset>3597455</wp:posOffset>
                  </wp:positionH>
                  <wp:positionV relativeFrom="paragraph">
                    <wp:posOffset>127492</wp:posOffset>
                  </wp:positionV>
                  <wp:extent cx="1558342" cy="518615"/>
                  <wp:effectExtent l="0" t="0" r="3810" b="0"/>
                  <wp:wrapTight wrapText="bothSides">
                    <wp:wrapPolygon edited="0">
                      <wp:start x="0" y="0"/>
                      <wp:lineTo x="0" y="20647"/>
                      <wp:lineTo x="21389" y="20647"/>
                      <wp:lineTo x="21389" y="0"/>
                      <wp:lineTo x="0" y="0"/>
                    </wp:wrapPolygon>
                  </wp:wrapTight>
                  <wp:docPr id="699303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303289" name=""/>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558342" cy="518615"/>
                          </a:xfrm>
                          <a:prstGeom prst="rect">
                            <a:avLst/>
                          </a:prstGeom>
                        </pic:spPr>
                      </pic:pic>
                    </a:graphicData>
                  </a:graphic>
                  <wp14:sizeRelH relativeFrom="page">
                    <wp14:pctWidth>0</wp14:pctWidth>
                  </wp14:sizeRelH>
                  <wp14:sizeRelV relativeFrom="page">
                    <wp14:pctHeight>0</wp14:pctHeight>
                  </wp14:sizeRelV>
                </wp:anchor>
              </w:drawing>
            </w:r>
            <w:r w:rsidRPr="0001761F">
              <w:rPr>
                <w:rFonts w:ascii="Times New Roman" w:hAnsi="Times New Roman" w:cs="Times New Roman"/>
                <w:b/>
                <w:bCs/>
                <w:sz w:val="24"/>
                <w:szCs w:val="24"/>
              </w:rPr>
              <w:t>Projectile motion</w:t>
            </w:r>
            <w:r>
              <w:rPr>
                <w:rFonts w:ascii="Times New Roman" w:hAnsi="Times New Roman" w:cs="Times New Roman"/>
                <w:sz w:val="24"/>
                <w:szCs w:val="24"/>
              </w:rPr>
              <w:t>.</w:t>
            </w:r>
          </w:p>
          <w:p w14:paraId="17DD8709" w14:textId="77777777" w:rsidR="007F5FD0" w:rsidRDefault="007F5FD0" w:rsidP="007F5FD0">
            <w:pPr>
              <w:rPr>
                <w:ins w:id="21" w:author="SHS Hebbal" w:date="2025-02-02T17:13:00Z" w16du:dateUtc="2025-02-02T11:43:00Z"/>
                <w:rFonts w:ascii="Times New Roman" w:hAnsi="Times New Roman" w:cs="Times New Roman"/>
                <w:sz w:val="24"/>
                <w:szCs w:val="24"/>
              </w:rPr>
            </w:pPr>
            <w:r w:rsidRPr="00264B3D">
              <w:rPr>
                <w:rFonts w:ascii="Times New Roman" w:hAnsi="Times New Roman" w:cs="Times New Roman"/>
                <w:sz w:val="24"/>
                <w:szCs w:val="24"/>
              </w:rPr>
              <w:t>Projectile motion is a special case of two-dimensional motion. A particle moving in a vertical</w:t>
            </w:r>
            <w:r>
              <w:rPr>
                <w:rFonts w:ascii="Times New Roman" w:hAnsi="Times New Roman" w:cs="Times New Roman"/>
                <w:sz w:val="24"/>
                <w:szCs w:val="24"/>
              </w:rPr>
              <w:t xml:space="preserve"> </w:t>
            </w:r>
            <w:r w:rsidRPr="00264B3D">
              <w:rPr>
                <w:rFonts w:ascii="Times New Roman" w:hAnsi="Times New Roman" w:cs="Times New Roman"/>
                <w:sz w:val="24"/>
                <w:szCs w:val="24"/>
              </w:rPr>
              <w:t>plane with an initial velocity and experiencing a free-fall (downward) acceleration, displays</w:t>
            </w:r>
            <w:r>
              <w:rPr>
                <w:rFonts w:ascii="Times New Roman" w:hAnsi="Times New Roman" w:cs="Times New Roman"/>
                <w:sz w:val="24"/>
                <w:szCs w:val="24"/>
              </w:rPr>
              <w:t xml:space="preserve"> </w:t>
            </w:r>
            <w:r w:rsidRPr="00264B3D">
              <w:rPr>
                <w:rFonts w:ascii="Times New Roman" w:hAnsi="Times New Roman" w:cs="Times New Roman"/>
                <w:sz w:val="24"/>
                <w:szCs w:val="24"/>
              </w:rPr>
              <w:t>projectile motion. Some examples of projectile motion are the motion of a ball after being</w:t>
            </w:r>
            <w:r>
              <w:rPr>
                <w:rFonts w:ascii="Times New Roman" w:hAnsi="Times New Roman" w:cs="Times New Roman"/>
                <w:sz w:val="24"/>
                <w:szCs w:val="24"/>
              </w:rPr>
              <w:t xml:space="preserve"> </w:t>
            </w:r>
            <w:r w:rsidRPr="00264B3D">
              <w:rPr>
                <w:rFonts w:ascii="Times New Roman" w:hAnsi="Times New Roman" w:cs="Times New Roman"/>
                <w:sz w:val="24"/>
                <w:szCs w:val="24"/>
              </w:rPr>
              <w:t>hit/thrown, the motion of a bullet after being fired and the motion of a person jumping off a</w:t>
            </w:r>
            <w:r>
              <w:rPr>
                <w:rFonts w:ascii="Times New Roman" w:hAnsi="Times New Roman" w:cs="Times New Roman"/>
                <w:sz w:val="24"/>
                <w:szCs w:val="24"/>
              </w:rPr>
              <w:t xml:space="preserve"> </w:t>
            </w:r>
            <w:r w:rsidRPr="00264B3D">
              <w:rPr>
                <w:rFonts w:ascii="Times New Roman" w:hAnsi="Times New Roman" w:cs="Times New Roman"/>
                <w:sz w:val="24"/>
                <w:szCs w:val="24"/>
              </w:rPr>
              <w:t>diving board. For now, we will assume that the air, or any other fluid through which the object is</w:t>
            </w:r>
            <w:r>
              <w:rPr>
                <w:rFonts w:ascii="Times New Roman" w:hAnsi="Times New Roman" w:cs="Times New Roman"/>
                <w:sz w:val="24"/>
                <w:szCs w:val="24"/>
              </w:rPr>
              <w:t xml:space="preserve"> </w:t>
            </w:r>
            <w:r w:rsidRPr="00264B3D">
              <w:rPr>
                <w:rFonts w:ascii="Times New Roman" w:hAnsi="Times New Roman" w:cs="Times New Roman"/>
                <w:sz w:val="24"/>
                <w:szCs w:val="24"/>
              </w:rPr>
              <w:t>moving, does not have any effect on the motion. In reality, depending on the object, air can</w:t>
            </w:r>
            <w:r>
              <w:rPr>
                <w:rFonts w:ascii="Times New Roman" w:hAnsi="Times New Roman" w:cs="Times New Roman"/>
                <w:sz w:val="24"/>
                <w:szCs w:val="24"/>
              </w:rPr>
              <w:t xml:space="preserve"> </w:t>
            </w:r>
            <w:r w:rsidRPr="00264B3D">
              <w:rPr>
                <w:rFonts w:ascii="Times New Roman" w:hAnsi="Times New Roman" w:cs="Times New Roman"/>
                <w:sz w:val="24"/>
                <w:szCs w:val="24"/>
              </w:rPr>
              <w:t>play a very significant role. For example, by taking advantage of air resistance, a parachute</w:t>
            </w:r>
            <w:r>
              <w:rPr>
                <w:rFonts w:ascii="Times New Roman" w:hAnsi="Times New Roman" w:cs="Times New Roman"/>
                <w:sz w:val="24"/>
                <w:szCs w:val="24"/>
              </w:rPr>
              <w:t xml:space="preserve"> </w:t>
            </w:r>
            <w:r w:rsidRPr="00264B3D">
              <w:rPr>
                <w:rFonts w:ascii="Times New Roman" w:hAnsi="Times New Roman" w:cs="Times New Roman"/>
                <w:sz w:val="24"/>
                <w:szCs w:val="24"/>
              </w:rPr>
              <w:t>can allow a person to land safely after jumping off an airplane.</w:t>
            </w:r>
          </w:p>
          <w:p w14:paraId="667CFB36" w14:textId="77777777" w:rsidR="002E7789" w:rsidRDefault="002E7789" w:rsidP="007F5FD0">
            <w:pPr>
              <w:rPr>
                <w:rFonts w:ascii="Times New Roman" w:hAnsi="Times New Roman" w:cs="Times New Roman"/>
                <w:sz w:val="24"/>
                <w:szCs w:val="24"/>
              </w:rPr>
            </w:pPr>
          </w:p>
          <w:p w14:paraId="5A09C70B" w14:textId="77777777" w:rsidR="007F5FD0" w:rsidRDefault="005508AC" w:rsidP="007F5FD0">
            <w:pPr>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Two projectiles are projected with the same velocity. If one is projected at an angle of 30</w:t>
            </w:r>
            <w:r>
              <w:rPr>
                <w:rFonts w:ascii="Times New Roman" w:hAnsi="Times New Roman" w:cs="Times New Roman"/>
                <w:sz w:val="24"/>
                <w:szCs w:val="24"/>
                <w:vertAlign w:val="superscript"/>
              </w:rPr>
              <w:t>0</w:t>
            </w:r>
            <w:r>
              <w:rPr>
                <w:rFonts w:ascii="Times New Roman" w:hAnsi="Times New Roman" w:cs="Times New Roman"/>
                <w:sz w:val="24"/>
                <w:szCs w:val="24"/>
              </w:rPr>
              <w:t xml:space="preserve"> and the other at 60</w:t>
            </w:r>
            <w:r>
              <w:rPr>
                <w:rFonts w:ascii="Times New Roman" w:hAnsi="Times New Roman" w:cs="Times New Roman"/>
                <w:sz w:val="24"/>
                <w:szCs w:val="24"/>
                <w:vertAlign w:val="superscript"/>
              </w:rPr>
              <w:t>0</w:t>
            </w:r>
            <w:r>
              <w:rPr>
                <w:rFonts w:ascii="Times New Roman" w:hAnsi="Times New Roman" w:cs="Times New Roman"/>
                <w:sz w:val="24"/>
                <w:szCs w:val="24"/>
              </w:rPr>
              <w:t xml:space="preserve"> to the horizontal, then the ratio of maximum height reached is</w:t>
            </w:r>
          </w:p>
          <w:p w14:paraId="0FBEC7E3" w14:textId="0267177B" w:rsidR="005508AC" w:rsidRDefault="005508AC" w:rsidP="007F5FD0">
            <w:pPr>
              <w:rPr>
                <w:ins w:id="22" w:author="SHS Hebbal" w:date="2025-02-02T17:13:00Z" w16du:dateUtc="2025-02-02T11:43:00Z"/>
                <w:rFonts w:ascii="Times New Roman" w:hAnsi="Times New Roman" w:cs="Times New Roman"/>
                <w:sz w:val="24"/>
                <w:szCs w:val="24"/>
              </w:rPr>
            </w:pPr>
            <w:r>
              <w:rPr>
                <w:rFonts w:ascii="Times New Roman" w:hAnsi="Times New Roman" w:cs="Times New Roman"/>
                <w:sz w:val="24"/>
                <w:szCs w:val="24"/>
              </w:rPr>
              <w:t xml:space="preserve">a) 3:1           </w:t>
            </w:r>
            <w:r w:rsidR="008A193F">
              <w:rPr>
                <w:rFonts w:ascii="Times New Roman" w:hAnsi="Times New Roman" w:cs="Times New Roman"/>
                <w:sz w:val="24"/>
                <w:szCs w:val="24"/>
              </w:rPr>
              <w:t xml:space="preserve">               </w:t>
            </w:r>
            <w:r>
              <w:rPr>
                <w:rFonts w:ascii="Times New Roman" w:hAnsi="Times New Roman" w:cs="Times New Roman"/>
                <w:sz w:val="24"/>
                <w:szCs w:val="24"/>
              </w:rPr>
              <w:t xml:space="preserve"> b) 1:3          </w:t>
            </w:r>
            <w:r w:rsidR="008A193F">
              <w:rPr>
                <w:rFonts w:ascii="Times New Roman" w:hAnsi="Times New Roman" w:cs="Times New Roman"/>
                <w:sz w:val="24"/>
                <w:szCs w:val="24"/>
              </w:rPr>
              <w:t xml:space="preserve">                </w:t>
            </w:r>
            <w:r>
              <w:rPr>
                <w:rFonts w:ascii="Times New Roman" w:hAnsi="Times New Roman" w:cs="Times New Roman"/>
                <w:sz w:val="24"/>
                <w:szCs w:val="24"/>
              </w:rPr>
              <w:t xml:space="preserve"> c) 1:2           </w:t>
            </w:r>
            <w:r w:rsidR="008A193F">
              <w:rPr>
                <w:rFonts w:ascii="Times New Roman" w:hAnsi="Times New Roman" w:cs="Times New Roman"/>
                <w:sz w:val="24"/>
                <w:szCs w:val="24"/>
              </w:rPr>
              <w:t xml:space="preserve">                       </w:t>
            </w:r>
            <w:r>
              <w:rPr>
                <w:rFonts w:ascii="Times New Roman" w:hAnsi="Times New Roman" w:cs="Times New Roman"/>
                <w:sz w:val="24"/>
                <w:szCs w:val="24"/>
              </w:rPr>
              <w:t>d) 2:1</w:t>
            </w:r>
          </w:p>
          <w:p w14:paraId="47F89B66" w14:textId="77777777" w:rsidR="002E7789" w:rsidRDefault="002E7789" w:rsidP="007F5FD0">
            <w:pPr>
              <w:rPr>
                <w:rFonts w:ascii="Times New Roman" w:hAnsi="Times New Roman" w:cs="Times New Roman"/>
                <w:sz w:val="24"/>
                <w:szCs w:val="24"/>
              </w:rPr>
            </w:pPr>
          </w:p>
          <w:p w14:paraId="0C40A5B0" w14:textId="77777777" w:rsidR="005508AC" w:rsidRDefault="005508AC" w:rsidP="007F5FD0">
            <w:pPr>
              <w:rPr>
                <w:rFonts w:ascii="Times New Roman" w:eastAsiaTheme="minorEastAsia" w:hAnsi="Times New Roman" w:cs="Times New Roman"/>
                <w:sz w:val="24"/>
                <w:szCs w:val="24"/>
              </w:rPr>
            </w:pPr>
            <w:r>
              <w:rPr>
                <w:rFonts w:ascii="Times New Roman" w:hAnsi="Times New Roman" w:cs="Times New Roman"/>
                <w:sz w:val="24"/>
                <w:szCs w:val="24"/>
              </w:rPr>
              <w:t xml:space="preserve">ii) </w:t>
            </w:r>
            <w:r w:rsidR="002E723E">
              <w:rPr>
                <w:rFonts w:ascii="Times New Roman" w:hAnsi="Times New Roman" w:cs="Times New Roman"/>
                <w:sz w:val="24"/>
                <w:szCs w:val="24"/>
              </w:rPr>
              <w:t>A body is projected horizontally with a velocity of 4</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sidR="002E723E">
              <w:rPr>
                <w:rFonts w:ascii="Times New Roman" w:eastAsiaTheme="minorEastAsia" w:hAnsi="Times New Roman" w:cs="Times New Roman"/>
                <w:sz w:val="24"/>
                <w:szCs w:val="24"/>
              </w:rPr>
              <w:t xml:space="preserve"> m/s. The velocity of the body after 0.2 second (g=10m/s</w:t>
            </w:r>
            <w:r w:rsidR="002E723E">
              <w:rPr>
                <w:rFonts w:ascii="Times New Roman" w:eastAsiaTheme="minorEastAsia" w:hAnsi="Times New Roman" w:cs="Times New Roman"/>
                <w:sz w:val="24"/>
                <w:szCs w:val="24"/>
                <w:vertAlign w:val="superscript"/>
              </w:rPr>
              <w:t>2</w:t>
            </w:r>
            <w:r w:rsidR="002E723E">
              <w:rPr>
                <w:rFonts w:ascii="Times New Roman" w:eastAsiaTheme="minorEastAsia" w:hAnsi="Times New Roman" w:cs="Times New Roman"/>
                <w:sz w:val="24"/>
                <w:szCs w:val="24"/>
              </w:rPr>
              <w:t>) will be nearly</w:t>
            </w:r>
          </w:p>
          <w:p w14:paraId="71F51653" w14:textId="1ECDCC13" w:rsidR="002E723E" w:rsidRDefault="002E723E" w:rsidP="007F5FD0">
            <w:pPr>
              <w:rPr>
                <w:ins w:id="23" w:author="SHS Hebbal" w:date="2025-02-02T17:13:00Z" w16du:dateUtc="2025-02-02T11:43:00Z"/>
                <w:rFonts w:ascii="Times New Roman" w:hAnsi="Times New Roman" w:cs="Times New Roman"/>
                <w:sz w:val="24"/>
                <w:szCs w:val="24"/>
              </w:rPr>
            </w:pPr>
            <w:r>
              <w:rPr>
                <w:rFonts w:ascii="Times New Roman" w:hAnsi="Times New Roman" w:cs="Times New Roman"/>
                <w:sz w:val="24"/>
                <w:szCs w:val="24"/>
              </w:rPr>
              <w:t xml:space="preserve">a) 10m/s         </w:t>
            </w:r>
            <w:r w:rsidR="008A193F">
              <w:rPr>
                <w:rFonts w:ascii="Times New Roman" w:hAnsi="Times New Roman" w:cs="Times New Roman"/>
                <w:sz w:val="24"/>
                <w:szCs w:val="24"/>
              </w:rPr>
              <w:t xml:space="preserve">        </w:t>
            </w:r>
            <w:r>
              <w:rPr>
                <w:rFonts w:ascii="Times New Roman" w:hAnsi="Times New Roman" w:cs="Times New Roman"/>
                <w:sz w:val="24"/>
                <w:szCs w:val="24"/>
              </w:rPr>
              <w:t xml:space="preserve">     b) 9m/s        </w:t>
            </w:r>
            <w:r w:rsidR="008A193F">
              <w:rPr>
                <w:rFonts w:ascii="Times New Roman" w:hAnsi="Times New Roman" w:cs="Times New Roman"/>
                <w:sz w:val="24"/>
                <w:szCs w:val="24"/>
              </w:rPr>
              <w:t xml:space="preserve">          </w:t>
            </w:r>
            <w:r>
              <w:rPr>
                <w:rFonts w:ascii="Times New Roman" w:hAnsi="Times New Roman" w:cs="Times New Roman"/>
                <w:sz w:val="24"/>
                <w:szCs w:val="24"/>
              </w:rPr>
              <w:t xml:space="preserve">      c) 19m/s          </w:t>
            </w:r>
            <w:r w:rsidR="008A193F">
              <w:rPr>
                <w:rFonts w:ascii="Times New Roman" w:hAnsi="Times New Roman" w:cs="Times New Roman"/>
                <w:sz w:val="24"/>
                <w:szCs w:val="24"/>
              </w:rPr>
              <w:t xml:space="preserve">                </w:t>
            </w:r>
            <w:r>
              <w:rPr>
                <w:rFonts w:ascii="Times New Roman" w:hAnsi="Times New Roman" w:cs="Times New Roman"/>
                <w:sz w:val="24"/>
                <w:szCs w:val="24"/>
              </w:rPr>
              <w:t xml:space="preserve">   d) 11m/s</w:t>
            </w:r>
          </w:p>
          <w:p w14:paraId="0F009D86" w14:textId="77777777" w:rsidR="002E7789" w:rsidRDefault="002E7789" w:rsidP="007F5FD0">
            <w:pPr>
              <w:rPr>
                <w:rFonts w:ascii="Times New Roman" w:hAnsi="Times New Roman" w:cs="Times New Roman"/>
                <w:sz w:val="24"/>
                <w:szCs w:val="24"/>
              </w:rPr>
            </w:pPr>
          </w:p>
          <w:p w14:paraId="31A4BDC7" w14:textId="77777777" w:rsidR="002E723E" w:rsidRDefault="002E723E" w:rsidP="007F5FD0">
            <w:pPr>
              <w:rPr>
                <w:rFonts w:ascii="Times New Roman" w:hAnsi="Times New Roman" w:cs="Times New Roman"/>
                <w:sz w:val="24"/>
                <w:szCs w:val="24"/>
              </w:rPr>
            </w:pPr>
            <w:r>
              <w:rPr>
                <w:rFonts w:ascii="Times New Roman" w:hAnsi="Times New Roman" w:cs="Times New Roman"/>
                <w:sz w:val="24"/>
                <w:szCs w:val="24"/>
              </w:rPr>
              <w:t xml:space="preserve">iii) At the uppermost point of a projectile, its velocity and acceleration are at an angle of </w:t>
            </w:r>
          </w:p>
          <w:p w14:paraId="2FB16B26" w14:textId="77777777" w:rsidR="002E723E" w:rsidRDefault="002E723E" w:rsidP="007F5FD0">
            <w:pPr>
              <w:rPr>
                <w:ins w:id="24" w:author="SHS Hebbal" w:date="2025-02-02T17:14:00Z" w16du:dateUtc="2025-02-02T11:44:00Z"/>
                <w:rFonts w:ascii="Times New Roman" w:hAnsi="Times New Roman" w:cs="Times New Roman"/>
                <w:sz w:val="24"/>
                <w:szCs w:val="24"/>
                <w:vertAlign w:val="superscript"/>
              </w:rPr>
            </w:pPr>
            <w:r>
              <w:rPr>
                <w:rFonts w:ascii="Times New Roman" w:hAnsi="Times New Roman" w:cs="Times New Roman"/>
                <w:sz w:val="24"/>
                <w:szCs w:val="24"/>
              </w:rPr>
              <w:t>a) 0</w:t>
            </w:r>
            <w:r>
              <w:rPr>
                <w:rFonts w:ascii="Times New Roman" w:hAnsi="Times New Roman" w:cs="Times New Roman"/>
                <w:sz w:val="24"/>
                <w:szCs w:val="24"/>
                <w:vertAlign w:val="superscript"/>
              </w:rPr>
              <w:t xml:space="preserve">0 </w:t>
            </w:r>
            <w:r>
              <w:rPr>
                <w:rFonts w:ascii="Times New Roman" w:hAnsi="Times New Roman" w:cs="Times New Roman"/>
                <w:sz w:val="24"/>
                <w:szCs w:val="24"/>
              </w:rPr>
              <w:t xml:space="preserve">             </w:t>
            </w:r>
            <w:r w:rsidR="008A193F">
              <w:rPr>
                <w:rFonts w:ascii="Times New Roman" w:hAnsi="Times New Roman" w:cs="Times New Roman"/>
                <w:sz w:val="24"/>
                <w:szCs w:val="24"/>
              </w:rPr>
              <w:t xml:space="preserve">         </w:t>
            </w:r>
            <w:r>
              <w:rPr>
                <w:rFonts w:ascii="Times New Roman" w:hAnsi="Times New Roman" w:cs="Times New Roman"/>
                <w:sz w:val="24"/>
                <w:szCs w:val="24"/>
              </w:rPr>
              <w:t xml:space="preserve">      b) 45</w:t>
            </w:r>
            <w:r>
              <w:rPr>
                <w:rFonts w:ascii="Times New Roman" w:hAnsi="Times New Roman" w:cs="Times New Roman"/>
                <w:sz w:val="24"/>
                <w:szCs w:val="24"/>
                <w:vertAlign w:val="superscript"/>
              </w:rPr>
              <w:t>0</w:t>
            </w:r>
            <w:r>
              <w:rPr>
                <w:rFonts w:ascii="Times New Roman" w:hAnsi="Times New Roman" w:cs="Times New Roman"/>
                <w:sz w:val="24"/>
                <w:szCs w:val="24"/>
              </w:rPr>
              <w:t xml:space="preserve">                  </w:t>
            </w:r>
            <w:r w:rsidR="008A193F">
              <w:rPr>
                <w:rFonts w:ascii="Times New Roman" w:hAnsi="Times New Roman" w:cs="Times New Roman"/>
                <w:sz w:val="24"/>
                <w:szCs w:val="24"/>
              </w:rPr>
              <w:t xml:space="preserve">     </w:t>
            </w:r>
            <w:r>
              <w:rPr>
                <w:rFonts w:ascii="Times New Roman" w:hAnsi="Times New Roman" w:cs="Times New Roman"/>
                <w:sz w:val="24"/>
                <w:szCs w:val="24"/>
              </w:rPr>
              <w:t xml:space="preserve">   c)90</w:t>
            </w:r>
            <w:r>
              <w:rPr>
                <w:rFonts w:ascii="Times New Roman" w:hAnsi="Times New Roman" w:cs="Times New Roman"/>
                <w:sz w:val="24"/>
                <w:szCs w:val="24"/>
                <w:vertAlign w:val="superscript"/>
              </w:rPr>
              <w:t>0</w:t>
            </w:r>
            <w:r>
              <w:rPr>
                <w:rFonts w:ascii="Times New Roman" w:hAnsi="Times New Roman" w:cs="Times New Roman"/>
                <w:sz w:val="24"/>
                <w:szCs w:val="24"/>
              </w:rPr>
              <w:t xml:space="preserve">                     </w:t>
            </w:r>
            <w:r w:rsidR="008A193F">
              <w:rPr>
                <w:rFonts w:ascii="Times New Roman" w:hAnsi="Times New Roman" w:cs="Times New Roman"/>
                <w:sz w:val="24"/>
                <w:szCs w:val="24"/>
              </w:rPr>
              <w:t xml:space="preserve">            </w:t>
            </w:r>
            <w:r>
              <w:rPr>
                <w:rFonts w:ascii="Times New Roman" w:hAnsi="Times New Roman" w:cs="Times New Roman"/>
                <w:sz w:val="24"/>
                <w:szCs w:val="24"/>
              </w:rPr>
              <w:t>d) 180</w:t>
            </w:r>
            <w:r>
              <w:rPr>
                <w:rFonts w:ascii="Times New Roman" w:hAnsi="Times New Roman" w:cs="Times New Roman"/>
                <w:sz w:val="24"/>
                <w:szCs w:val="24"/>
                <w:vertAlign w:val="superscript"/>
              </w:rPr>
              <w:t>0</w:t>
            </w:r>
          </w:p>
          <w:p w14:paraId="06FC9AE3" w14:textId="77777777" w:rsidR="002E7789" w:rsidRDefault="002E7789" w:rsidP="007F5FD0">
            <w:pPr>
              <w:rPr>
                <w:rFonts w:ascii="Times New Roman" w:hAnsi="Times New Roman" w:cs="Times New Roman"/>
                <w:sz w:val="24"/>
                <w:szCs w:val="24"/>
              </w:rPr>
            </w:pPr>
          </w:p>
          <w:p w14:paraId="05B0FF83" w14:textId="4B605D47" w:rsidR="008A193F" w:rsidRDefault="00A2373D" w:rsidP="007F5FD0">
            <w:pPr>
              <w:rPr>
                <w:rFonts w:ascii="Times New Roman" w:eastAsiaTheme="minorEastAsia" w:hAnsi="Times New Roman" w:cs="Times New Roman"/>
                <w:sz w:val="24"/>
                <w:szCs w:val="24"/>
              </w:rPr>
            </w:pPr>
            <w:r w:rsidRPr="00A2373D">
              <w:rPr>
                <w:rFonts w:ascii="Times New Roman" w:hAnsi="Times New Roman" w:cs="Times New Roman"/>
                <w:noProof/>
                <w:sz w:val="24"/>
                <w:szCs w:val="24"/>
              </w:rPr>
              <w:drawing>
                <wp:anchor distT="0" distB="0" distL="114300" distR="114300" simplePos="0" relativeHeight="251670528" behindDoc="1" locked="0" layoutInCell="1" allowOverlap="1" wp14:anchorId="3FC8CDE5" wp14:editId="65A10233">
                  <wp:simplePos x="0" y="0"/>
                  <wp:positionH relativeFrom="column">
                    <wp:posOffset>4620421</wp:posOffset>
                  </wp:positionH>
                  <wp:positionV relativeFrom="paragraph">
                    <wp:posOffset>37616</wp:posOffset>
                  </wp:positionV>
                  <wp:extent cx="828040" cy="681990"/>
                  <wp:effectExtent l="0" t="0" r="0" b="3810"/>
                  <wp:wrapTight wrapText="bothSides">
                    <wp:wrapPolygon edited="0">
                      <wp:start x="0" y="0"/>
                      <wp:lineTo x="0" y="21117"/>
                      <wp:lineTo x="20871" y="21117"/>
                      <wp:lineTo x="20871" y="0"/>
                      <wp:lineTo x="0" y="0"/>
                    </wp:wrapPolygon>
                  </wp:wrapTight>
                  <wp:docPr id="17908935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893559" name=""/>
                          <pic:cNvPicPr/>
                        </pic:nvPicPr>
                        <pic:blipFill>
                          <a:blip r:embed="rId16" cstate="print">
                            <a:biLevel thresh="75000"/>
                            <a:extLst>
                              <a:ext uri="{28A0092B-C50C-407E-A947-70E740481C1C}">
                                <a14:useLocalDpi xmlns:a14="http://schemas.microsoft.com/office/drawing/2010/main" val="0"/>
                              </a:ext>
                            </a:extLst>
                          </a:blip>
                          <a:stretch>
                            <a:fillRect/>
                          </a:stretch>
                        </pic:blipFill>
                        <pic:spPr>
                          <a:xfrm>
                            <a:off x="0" y="0"/>
                            <a:ext cx="828040" cy="681990"/>
                          </a:xfrm>
                          <a:prstGeom prst="rect">
                            <a:avLst/>
                          </a:prstGeom>
                        </pic:spPr>
                      </pic:pic>
                    </a:graphicData>
                  </a:graphic>
                  <wp14:sizeRelH relativeFrom="page">
                    <wp14:pctWidth>0</wp14:pctWidth>
                  </wp14:sizeRelH>
                  <wp14:sizeRelV relativeFrom="page">
                    <wp14:pctHeight>0</wp14:pctHeight>
                  </wp14:sizeRelV>
                </wp:anchor>
              </w:drawing>
            </w:r>
            <w:r w:rsidR="008A193F">
              <w:rPr>
                <w:rFonts w:ascii="Times New Roman" w:hAnsi="Times New Roman" w:cs="Times New Roman"/>
                <w:sz w:val="24"/>
                <w:szCs w:val="24"/>
              </w:rPr>
              <w:t>iv) The velocity of a projectile at the initial point A is (2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sidR="008A193F">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sidR="008A193F">
              <w:rPr>
                <w:rFonts w:ascii="Times New Roman" w:eastAsiaTheme="minorEastAsia" w:hAnsi="Times New Roman" w:cs="Times New Roman"/>
                <w:sz w:val="24"/>
                <w:szCs w:val="24"/>
              </w:rPr>
              <w:t xml:space="preserve"> ) m/s. Its velocity in m/s at point B is</w:t>
            </w:r>
          </w:p>
          <w:p w14:paraId="24912157" w14:textId="521D1B87" w:rsidR="00A2373D" w:rsidRDefault="008A193F" w:rsidP="007F5FD0">
            <w:pPr>
              <w:rPr>
                <w:rFonts w:ascii="Times New Roman" w:eastAsiaTheme="minorEastAsia" w:hAnsi="Times New Roman" w:cs="Times New Roman"/>
                <w:sz w:val="24"/>
                <w:szCs w:val="24"/>
              </w:rPr>
            </w:pPr>
            <w:r>
              <w:rPr>
                <w:rFonts w:ascii="Times New Roman" w:hAnsi="Times New Roman" w:cs="Times New Roman"/>
                <w:sz w:val="24"/>
                <w:szCs w:val="24"/>
              </w:rPr>
              <w:t>a) (-2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sz w:val="24"/>
                <w:szCs w:val="24"/>
              </w:rPr>
              <w:t xml:space="preserve"> )                </w:t>
            </w:r>
            <w:r w:rsidR="00A2373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b) </w:t>
            </w:r>
            <w:r>
              <w:rPr>
                <w:rFonts w:ascii="Times New Roman" w:hAnsi="Times New Roman" w:cs="Times New Roman"/>
                <w:sz w:val="24"/>
                <w:szCs w:val="24"/>
              </w:rPr>
              <w:t>(-2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sz w:val="24"/>
                <w:szCs w:val="24"/>
              </w:rPr>
              <w:t xml:space="preserve"> )                    </w:t>
            </w:r>
          </w:p>
          <w:p w14:paraId="629E9CB2" w14:textId="77777777" w:rsidR="008A193F" w:rsidRDefault="008A193F" w:rsidP="007F5FD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c) </w:t>
            </w:r>
            <w:r>
              <w:rPr>
                <w:rFonts w:ascii="Times New Roman" w:hAnsi="Times New Roman" w:cs="Times New Roman"/>
                <w:sz w:val="24"/>
                <w:szCs w:val="24"/>
              </w:rPr>
              <w:t>(2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sz w:val="24"/>
                <w:szCs w:val="24"/>
              </w:rPr>
              <w:t xml:space="preserve"> )             </w:t>
            </w:r>
            <w:r w:rsidR="00A2373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00A2373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d) </w:t>
            </w:r>
            <w:r>
              <w:rPr>
                <w:rFonts w:ascii="Times New Roman" w:hAnsi="Times New Roman" w:cs="Times New Roman"/>
                <w:sz w:val="24"/>
                <w:szCs w:val="24"/>
              </w:rPr>
              <w:t>(2</w:t>
            </w:r>
            <m:oMath>
              <m:acc>
                <m:accPr>
                  <m:ctrlPr>
                    <w:rPr>
                      <w:rFonts w:ascii="Cambria Math" w:hAnsi="Cambria Math" w:cs="Times New Roman"/>
                      <w:i/>
                      <w:sz w:val="24"/>
                      <w:szCs w:val="24"/>
                    </w:rPr>
                  </m:ctrlPr>
                </m:accPr>
                <m:e>
                  <m:r>
                    <w:rPr>
                      <w:rFonts w:ascii="Cambria Math" w:hAnsi="Cambria Math" w:cs="Times New Roman"/>
                      <w:sz w:val="24"/>
                      <w:szCs w:val="24"/>
                    </w:rPr>
                    <m:t>i</m:t>
                  </m:r>
                </m:e>
              </m:acc>
            </m:oMath>
            <w:r>
              <w:rPr>
                <w:rFonts w:ascii="Times New Roman" w:eastAsiaTheme="minorEastAsia" w:hAnsi="Times New Roman" w:cs="Times New Roman"/>
                <w:sz w:val="24"/>
                <w:szCs w:val="24"/>
              </w:rPr>
              <w:t xml:space="preserve"> + 3</w:t>
            </w:r>
            <m:oMath>
              <m:acc>
                <m:accPr>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j</m:t>
                  </m:r>
                </m:e>
              </m:acc>
            </m:oMath>
            <w:r>
              <w:rPr>
                <w:rFonts w:ascii="Times New Roman" w:eastAsiaTheme="minorEastAsia" w:hAnsi="Times New Roman" w:cs="Times New Roman"/>
                <w:sz w:val="24"/>
                <w:szCs w:val="24"/>
              </w:rPr>
              <w:t xml:space="preserve"> )</w:t>
            </w:r>
          </w:p>
          <w:p w14:paraId="4264CCEA" w14:textId="77777777" w:rsidR="00A2373D" w:rsidRDefault="00A2373D" w:rsidP="007F5FD0">
            <w:pPr>
              <w:rPr>
                <w:rFonts w:ascii="Times New Roman" w:hAnsi="Times New Roman" w:cs="Times New Roman"/>
                <w:sz w:val="24"/>
                <w:szCs w:val="24"/>
              </w:rPr>
            </w:pPr>
          </w:p>
          <w:p w14:paraId="0C1390A7" w14:textId="77777777" w:rsidR="00A2373D" w:rsidRDefault="00A2373D" w:rsidP="00A2373D">
            <w:pPr>
              <w:jc w:val="center"/>
              <w:rPr>
                <w:rFonts w:ascii="Times New Roman" w:hAnsi="Times New Roman" w:cs="Times New Roman"/>
                <w:b/>
                <w:bCs/>
                <w:sz w:val="24"/>
                <w:szCs w:val="24"/>
              </w:rPr>
            </w:pPr>
            <w:r w:rsidRPr="00A2373D">
              <w:rPr>
                <w:rFonts w:ascii="Times New Roman" w:hAnsi="Times New Roman" w:cs="Times New Roman"/>
                <w:b/>
                <w:bCs/>
                <w:sz w:val="24"/>
                <w:szCs w:val="24"/>
              </w:rPr>
              <w:t>OR</w:t>
            </w:r>
          </w:p>
          <w:p w14:paraId="44E7FE40" w14:textId="6F77AA20" w:rsidR="00517475" w:rsidRDefault="00517475" w:rsidP="00517475">
            <w:pPr>
              <w:rPr>
                <w:rFonts w:ascii="Times New Roman" w:hAnsi="Times New Roman" w:cs="Times New Roman"/>
                <w:sz w:val="24"/>
                <w:szCs w:val="24"/>
              </w:rPr>
            </w:pPr>
            <w:r w:rsidRPr="00517475">
              <w:rPr>
                <w:rFonts w:ascii="Times New Roman" w:hAnsi="Times New Roman" w:cs="Times New Roman"/>
                <w:sz w:val="24"/>
                <w:szCs w:val="24"/>
              </w:rPr>
              <w:t>A particle A is dropped from a height and another particle</w:t>
            </w:r>
            <w:r>
              <w:rPr>
                <w:rFonts w:ascii="Times New Roman" w:hAnsi="Times New Roman" w:cs="Times New Roman"/>
                <w:sz w:val="24"/>
                <w:szCs w:val="24"/>
              </w:rPr>
              <w:t xml:space="preserve"> </w:t>
            </w:r>
            <w:r w:rsidRPr="00517475">
              <w:rPr>
                <w:rFonts w:ascii="Times New Roman" w:hAnsi="Times New Roman" w:cs="Times New Roman"/>
                <w:sz w:val="24"/>
                <w:szCs w:val="24"/>
              </w:rPr>
              <w:t xml:space="preserve">B is </w:t>
            </w:r>
            <w:r>
              <w:rPr>
                <w:rFonts w:ascii="Times New Roman" w:hAnsi="Times New Roman" w:cs="Times New Roman"/>
                <w:sz w:val="24"/>
                <w:szCs w:val="24"/>
              </w:rPr>
              <w:t>projected</w:t>
            </w:r>
            <w:r w:rsidRPr="00517475">
              <w:rPr>
                <w:rFonts w:ascii="Times New Roman" w:hAnsi="Times New Roman" w:cs="Times New Roman"/>
                <w:sz w:val="24"/>
                <w:szCs w:val="24"/>
              </w:rPr>
              <w:t xml:space="preserve"> in horizontal direction with speed of 5 m/s from the same height. The correct statement is?</w:t>
            </w:r>
          </w:p>
          <w:p w14:paraId="5AF147DA" w14:textId="77777777" w:rsidR="006C353E" w:rsidRDefault="006C353E" w:rsidP="006C353E">
            <w:pPr>
              <w:rPr>
                <w:rFonts w:ascii="Times New Roman" w:hAnsi="Times New Roman" w:cs="Times New Roman"/>
                <w:sz w:val="24"/>
                <w:szCs w:val="24"/>
              </w:rPr>
            </w:pPr>
            <w:r>
              <w:rPr>
                <w:rFonts w:ascii="Times New Roman" w:hAnsi="Times New Roman" w:cs="Times New Roman"/>
                <w:sz w:val="24"/>
                <w:szCs w:val="24"/>
              </w:rPr>
              <w:t xml:space="preserve">a) </w:t>
            </w:r>
            <w:r w:rsidRPr="00517475">
              <w:rPr>
                <w:rFonts w:ascii="Times New Roman" w:hAnsi="Times New Roman" w:cs="Times New Roman"/>
                <w:sz w:val="24"/>
                <w:szCs w:val="24"/>
              </w:rPr>
              <w:t>Particle A</w:t>
            </w:r>
            <w:r>
              <w:rPr>
                <w:rFonts w:ascii="Times New Roman" w:hAnsi="Times New Roman" w:cs="Times New Roman"/>
                <w:sz w:val="24"/>
                <w:szCs w:val="24"/>
              </w:rPr>
              <w:t xml:space="preserve"> </w:t>
            </w:r>
            <w:r w:rsidRPr="00517475">
              <w:rPr>
                <w:rFonts w:ascii="Times New Roman" w:hAnsi="Times New Roman" w:cs="Times New Roman"/>
                <w:sz w:val="24"/>
                <w:szCs w:val="24"/>
              </w:rPr>
              <w:t>will reach at ground first with respect is particle B</w:t>
            </w:r>
          </w:p>
          <w:p w14:paraId="4F072841" w14:textId="77777777" w:rsidR="006C353E" w:rsidRPr="00517475" w:rsidRDefault="006C353E" w:rsidP="006C353E">
            <w:pPr>
              <w:rPr>
                <w:rFonts w:ascii="Times New Roman" w:hAnsi="Times New Roman" w:cs="Times New Roman"/>
                <w:sz w:val="24"/>
                <w:szCs w:val="24"/>
              </w:rPr>
            </w:pPr>
            <w:r>
              <w:rPr>
                <w:rFonts w:ascii="Times New Roman" w:hAnsi="Times New Roman" w:cs="Times New Roman"/>
                <w:sz w:val="24"/>
                <w:szCs w:val="24"/>
              </w:rPr>
              <w:t xml:space="preserve">b) </w:t>
            </w:r>
            <w:r w:rsidRPr="00517475">
              <w:rPr>
                <w:rFonts w:ascii="Times New Roman" w:hAnsi="Times New Roman" w:cs="Times New Roman"/>
                <w:sz w:val="24"/>
                <w:szCs w:val="24"/>
              </w:rPr>
              <w:t xml:space="preserve">Particle </w:t>
            </w:r>
            <w:r>
              <w:rPr>
                <w:rFonts w:ascii="Times New Roman" w:hAnsi="Times New Roman" w:cs="Times New Roman"/>
                <w:sz w:val="24"/>
                <w:szCs w:val="24"/>
              </w:rPr>
              <w:t>B</w:t>
            </w:r>
            <w:r w:rsidRPr="00517475">
              <w:rPr>
                <w:rFonts w:ascii="Times New Roman" w:hAnsi="Times New Roman" w:cs="Times New Roman"/>
                <w:sz w:val="24"/>
                <w:szCs w:val="24"/>
              </w:rPr>
              <w:t xml:space="preserve"> will reach at ground first with respect to particle </w:t>
            </w:r>
            <w:r>
              <w:rPr>
                <w:rFonts w:ascii="Times New Roman" w:hAnsi="Times New Roman" w:cs="Times New Roman"/>
                <w:sz w:val="24"/>
                <w:szCs w:val="24"/>
              </w:rPr>
              <w:t>A</w:t>
            </w:r>
          </w:p>
          <w:p w14:paraId="1311BA8A" w14:textId="6E3BA3DE" w:rsidR="00517475" w:rsidRPr="00517475" w:rsidRDefault="006C353E" w:rsidP="006C353E">
            <w:pPr>
              <w:rPr>
                <w:rFonts w:ascii="Times New Roman" w:hAnsi="Times New Roman" w:cs="Times New Roman"/>
                <w:sz w:val="24"/>
                <w:szCs w:val="24"/>
              </w:rPr>
            </w:pPr>
            <w:r>
              <w:rPr>
                <w:rFonts w:ascii="Times New Roman" w:hAnsi="Times New Roman" w:cs="Times New Roman"/>
                <w:sz w:val="24"/>
                <w:szCs w:val="24"/>
              </w:rPr>
              <w:t xml:space="preserve">c) </w:t>
            </w:r>
            <w:r w:rsidR="00517475" w:rsidRPr="00517475">
              <w:rPr>
                <w:rFonts w:ascii="Times New Roman" w:hAnsi="Times New Roman" w:cs="Times New Roman"/>
                <w:sz w:val="24"/>
                <w:szCs w:val="24"/>
              </w:rPr>
              <w:t>Both particles will reach at ground simultaneously</w:t>
            </w:r>
          </w:p>
          <w:p w14:paraId="2A2DF914" w14:textId="6706AEB0" w:rsidR="00517475" w:rsidRPr="00517475" w:rsidRDefault="006C353E" w:rsidP="006C353E">
            <w:pPr>
              <w:rPr>
                <w:rFonts w:ascii="Times New Roman" w:hAnsi="Times New Roman" w:cs="Times New Roman"/>
                <w:sz w:val="24"/>
                <w:szCs w:val="24"/>
              </w:rPr>
            </w:pPr>
            <w:r>
              <w:rPr>
                <w:rFonts w:ascii="Times New Roman" w:hAnsi="Times New Roman" w:cs="Times New Roman"/>
                <w:sz w:val="24"/>
                <w:szCs w:val="24"/>
              </w:rPr>
              <w:t xml:space="preserve">d) </w:t>
            </w:r>
            <w:r w:rsidR="00517475" w:rsidRPr="00517475">
              <w:rPr>
                <w:rFonts w:ascii="Times New Roman" w:hAnsi="Times New Roman" w:cs="Times New Roman"/>
                <w:sz w:val="24"/>
                <w:szCs w:val="24"/>
              </w:rPr>
              <w:t>Both particles will reach at ground with same speed</w:t>
            </w:r>
          </w:p>
          <w:p w14:paraId="7252D95A" w14:textId="326D6438" w:rsidR="00A2373D" w:rsidRPr="00A2373D" w:rsidRDefault="00A2373D" w:rsidP="006C353E">
            <w:pPr>
              <w:rPr>
                <w:rFonts w:ascii="Times New Roman" w:hAnsi="Times New Roman" w:cs="Times New Roman"/>
                <w:sz w:val="24"/>
                <w:szCs w:val="24"/>
              </w:rPr>
            </w:pPr>
          </w:p>
        </w:tc>
        <w:tc>
          <w:tcPr>
            <w:tcW w:w="425" w:type="dxa"/>
          </w:tcPr>
          <w:p w14:paraId="6F693E0A" w14:textId="77777777" w:rsidR="007F5FD0" w:rsidRPr="00CE7036" w:rsidRDefault="007F5FD0" w:rsidP="007F5FD0">
            <w:pPr>
              <w:rPr>
                <w:rFonts w:ascii="Times New Roman" w:hAnsi="Times New Roman" w:cs="Times New Roman"/>
                <w:b/>
                <w:bCs/>
                <w:sz w:val="24"/>
                <w:szCs w:val="24"/>
              </w:rPr>
            </w:pPr>
            <w:r>
              <w:rPr>
                <w:rFonts w:ascii="Times New Roman" w:hAnsi="Times New Roman" w:cs="Times New Roman"/>
                <w:b/>
                <w:bCs/>
                <w:sz w:val="24"/>
                <w:szCs w:val="24"/>
              </w:rPr>
              <w:t>4</w:t>
            </w:r>
          </w:p>
        </w:tc>
      </w:tr>
      <w:tr w:rsidR="0001761F" w14:paraId="17B5DEAD" w14:textId="77777777" w:rsidTr="00C817BA">
        <w:tc>
          <w:tcPr>
            <w:tcW w:w="562" w:type="dxa"/>
          </w:tcPr>
          <w:p w14:paraId="02B8CB41" w14:textId="77777777" w:rsidR="0001761F" w:rsidRPr="00DB7200" w:rsidRDefault="0001761F" w:rsidP="0001761F">
            <w:pPr>
              <w:rPr>
                <w:rFonts w:ascii="Times New Roman" w:hAnsi="Times New Roman" w:cs="Times New Roman"/>
                <w:sz w:val="24"/>
                <w:szCs w:val="24"/>
              </w:rPr>
            </w:pPr>
            <w:r>
              <w:rPr>
                <w:rFonts w:ascii="Times New Roman" w:hAnsi="Times New Roman" w:cs="Times New Roman"/>
                <w:sz w:val="24"/>
                <w:szCs w:val="24"/>
              </w:rPr>
              <w:t>30.</w:t>
            </w:r>
          </w:p>
        </w:tc>
        <w:tc>
          <w:tcPr>
            <w:tcW w:w="8789" w:type="dxa"/>
          </w:tcPr>
          <w:p w14:paraId="4CB36FD3" w14:textId="77777777" w:rsidR="0001761F" w:rsidRPr="0001761F" w:rsidRDefault="0001761F" w:rsidP="0001761F">
            <w:pPr>
              <w:rPr>
                <w:rFonts w:ascii="Times New Roman" w:hAnsi="Times New Roman" w:cs="Times New Roman"/>
                <w:b/>
                <w:bCs/>
                <w:sz w:val="24"/>
                <w:szCs w:val="24"/>
              </w:rPr>
            </w:pPr>
            <w:r w:rsidRPr="0001761F">
              <w:rPr>
                <w:rFonts w:ascii="Times New Roman" w:hAnsi="Times New Roman" w:cs="Times New Roman"/>
                <w:b/>
                <w:bCs/>
                <w:sz w:val="24"/>
                <w:szCs w:val="24"/>
              </w:rPr>
              <w:t>Kinetic Theory of Gases</w:t>
            </w:r>
          </w:p>
          <w:p w14:paraId="1AD5C533" w14:textId="77777777" w:rsidR="0001761F" w:rsidRDefault="0001761F" w:rsidP="0001761F">
            <w:pPr>
              <w:rPr>
                <w:rFonts w:ascii="Times New Roman" w:hAnsi="Times New Roman" w:cs="Times New Roman"/>
                <w:sz w:val="24"/>
                <w:szCs w:val="24"/>
              </w:rPr>
            </w:pPr>
            <w:r w:rsidRPr="00BD0492">
              <w:rPr>
                <w:rFonts w:ascii="Times New Roman" w:hAnsi="Times New Roman" w:cs="Times New Roman"/>
                <w:noProof/>
                <w:sz w:val="24"/>
                <w:szCs w:val="24"/>
              </w:rPr>
              <w:drawing>
                <wp:anchor distT="0" distB="0" distL="114300" distR="114300" simplePos="0" relativeHeight="251672576" behindDoc="1" locked="0" layoutInCell="1" allowOverlap="1" wp14:anchorId="15FAFD50" wp14:editId="58D499FD">
                  <wp:simplePos x="0" y="0"/>
                  <wp:positionH relativeFrom="column">
                    <wp:posOffset>3638151</wp:posOffset>
                  </wp:positionH>
                  <wp:positionV relativeFrom="paragraph">
                    <wp:posOffset>19363</wp:posOffset>
                  </wp:positionV>
                  <wp:extent cx="1828800" cy="994703"/>
                  <wp:effectExtent l="0" t="0" r="0" b="0"/>
                  <wp:wrapTight wrapText="bothSides">
                    <wp:wrapPolygon edited="0">
                      <wp:start x="0" y="0"/>
                      <wp:lineTo x="0" y="21103"/>
                      <wp:lineTo x="21375" y="21103"/>
                      <wp:lineTo x="21375" y="0"/>
                      <wp:lineTo x="0" y="0"/>
                    </wp:wrapPolygon>
                  </wp:wrapTight>
                  <wp:docPr id="19977468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746843" name=""/>
                          <pic:cNvPicPr/>
                        </pic:nvPicPr>
                        <pic:blipFill>
                          <a:blip r:embed="rId17" cstate="print">
                            <a:extLst>
                              <a:ext uri="{BEBA8EAE-BF5A-486C-A8C5-ECC9F3942E4B}">
                                <a14:imgProps xmlns:a14="http://schemas.microsoft.com/office/drawing/2010/main">
                                  <a14:imgLayer r:embed="rId18">
                                    <a14:imgEffect>
                                      <a14:sharpenSoften amount="5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1828800" cy="994703"/>
                          </a:xfrm>
                          <a:prstGeom prst="rect">
                            <a:avLst/>
                          </a:prstGeom>
                        </pic:spPr>
                      </pic:pic>
                    </a:graphicData>
                  </a:graphic>
                  <wp14:sizeRelH relativeFrom="page">
                    <wp14:pctWidth>0</wp14:pctWidth>
                  </wp14:sizeRelH>
                  <wp14:sizeRelV relativeFrom="page">
                    <wp14:pctHeight>0</wp14:pctHeight>
                  </wp14:sizeRelV>
                </wp:anchor>
              </w:drawing>
            </w:r>
            <w:r w:rsidRPr="00747F03">
              <w:rPr>
                <w:rFonts w:ascii="Times New Roman" w:hAnsi="Times New Roman" w:cs="Times New Roman"/>
                <w:sz w:val="24"/>
                <w:szCs w:val="24"/>
              </w:rPr>
              <w:t>The kinetic theory of gases describes a gas as a large number of small particles (atoms or molecules), all of which</w:t>
            </w:r>
            <w:r>
              <w:rPr>
                <w:rFonts w:ascii="Times New Roman" w:hAnsi="Times New Roman" w:cs="Times New Roman"/>
                <w:sz w:val="24"/>
                <w:szCs w:val="24"/>
              </w:rPr>
              <w:t xml:space="preserve"> </w:t>
            </w:r>
            <w:r w:rsidRPr="00747F03">
              <w:rPr>
                <w:rFonts w:ascii="Times New Roman" w:hAnsi="Times New Roman" w:cs="Times New Roman"/>
                <w:sz w:val="24"/>
                <w:szCs w:val="24"/>
              </w:rPr>
              <w:t>are in constant, random motion. The rapidly moving particles constantly collide with each other and with the walls</w:t>
            </w:r>
            <w:r>
              <w:rPr>
                <w:rFonts w:ascii="Times New Roman" w:hAnsi="Times New Roman" w:cs="Times New Roman"/>
                <w:sz w:val="24"/>
                <w:szCs w:val="24"/>
              </w:rPr>
              <w:t xml:space="preserve"> </w:t>
            </w:r>
            <w:r w:rsidRPr="00747F03">
              <w:rPr>
                <w:rFonts w:ascii="Times New Roman" w:hAnsi="Times New Roman" w:cs="Times New Roman"/>
                <w:sz w:val="24"/>
                <w:szCs w:val="24"/>
              </w:rPr>
              <w:t>of the container. Kinetic theory explains macroscopic properties of gases, such as pressure, temperature, viscosity,</w:t>
            </w:r>
            <w:r>
              <w:rPr>
                <w:rFonts w:ascii="Times New Roman" w:hAnsi="Times New Roman" w:cs="Times New Roman"/>
                <w:sz w:val="24"/>
                <w:szCs w:val="24"/>
              </w:rPr>
              <w:t xml:space="preserve"> </w:t>
            </w:r>
            <w:r w:rsidRPr="00747F03">
              <w:rPr>
                <w:rFonts w:ascii="Times New Roman" w:hAnsi="Times New Roman" w:cs="Times New Roman"/>
                <w:sz w:val="24"/>
                <w:szCs w:val="24"/>
              </w:rPr>
              <w:t>thermal conductivity and volume, by considering their molecular composition and motion. The theory postulates</w:t>
            </w:r>
            <w:r>
              <w:rPr>
                <w:rFonts w:ascii="Times New Roman" w:hAnsi="Times New Roman" w:cs="Times New Roman"/>
                <w:sz w:val="24"/>
                <w:szCs w:val="24"/>
              </w:rPr>
              <w:t xml:space="preserve"> </w:t>
            </w:r>
            <w:r w:rsidRPr="00747F03">
              <w:rPr>
                <w:rFonts w:ascii="Times New Roman" w:hAnsi="Times New Roman" w:cs="Times New Roman"/>
                <w:sz w:val="24"/>
                <w:szCs w:val="24"/>
              </w:rPr>
              <w:t>that gas pressure is due to the impact of molecules or atoms moving at different velocities on the walls of a</w:t>
            </w:r>
            <w:r>
              <w:rPr>
                <w:rFonts w:ascii="Times New Roman" w:hAnsi="Times New Roman" w:cs="Times New Roman"/>
                <w:sz w:val="24"/>
                <w:szCs w:val="24"/>
              </w:rPr>
              <w:t xml:space="preserve"> </w:t>
            </w:r>
            <w:r w:rsidRPr="00747F03">
              <w:rPr>
                <w:rFonts w:ascii="Times New Roman" w:hAnsi="Times New Roman" w:cs="Times New Roman"/>
                <w:sz w:val="24"/>
                <w:szCs w:val="24"/>
              </w:rPr>
              <w:t>container</w:t>
            </w:r>
            <w:r>
              <w:rPr>
                <w:rFonts w:ascii="Times New Roman" w:hAnsi="Times New Roman" w:cs="Times New Roman"/>
                <w:sz w:val="24"/>
                <w:szCs w:val="24"/>
              </w:rPr>
              <w:t>.</w:t>
            </w:r>
          </w:p>
          <w:p w14:paraId="1CC84326" w14:textId="77777777" w:rsidR="00EF63F2" w:rsidRDefault="00EF63F2" w:rsidP="0001761F">
            <w:pPr>
              <w:rPr>
                <w:rFonts w:ascii="Times New Roman" w:hAnsi="Times New Roman" w:cs="Times New Roman"/>
                <w:sz w:val="24"/>
                <w:szCs w:val="24"/>
              </w:rPr>
            </w:pPr>
          </w:p>
          <w:p w14:paraId="1CE63675" w14:textId="16D729B7" w:rsidR="00D53DED" w:rsidRDefault="00D53DED" w:rsidP="0001761F">
            <w:pPr>
              <w:rPr>
                <w:rFonts w:ascii="Times New Roman" w:hAnsi="Times New Roman" w:cs="Times New Roman"/>
                <w:sz w:val="24"/>
                <w:szCs w:val="24"/>
              </w:rPr>
            </w:pPr>
            <w:proofErr w:type="spellStart"/>
            <w:r>
              <w:rPr>
                <w:rFonts w:ascii="Times New Roman" w:hAnsi="Times New Roman" w:cs="Times New Roman"/>
                <w:sz w:val="24"/>
                <w:szCs w:val="24"/>
              </w:rPr>
              <w:lastRenderedPageBreak/>
              <w:t>i</w:t>
            </w:r>
            <w:proofErr w:type="spellEnd"/>
            <w:r>
              <w:rPr>
                <w:rFonts w:ascii="Times New Roman" w:hAnsi="Times New Roman" w:cs="Times New Roman"/>
                <w:sz w:val="24"/>
                <w:szCs w:val="24"/>
              </w:rPr>
              <w:t>) 3 mole of hydrogen is mixed with 1 mole of neon. The molar specific heat at constant pressure is</w:t>
            </w:r>
          </w:p>
          <w:p w14:paraId="24AF7D6D" w14:textId="716313F9" w:rsidR="00962948" w:rsidRDefault="00D53DED" w:rsidP="0001761F">
            <w:pPr>
              <w:rPr>
                <w:rFonts w:ascii="Times New Roman" w:eastAsiaTheme="minorEastAsia" w:hAnsi="Times New Roman" w:cs="Times New Roman"/>
                <w:sz w:val="24"/>
                <w:szCs w:val="24"/>
              </w:rPr>
            </w:pPr>
            <w:r>
              <w:rPr>
                <w:rFonts w:ascii="Times New Roman" w:hAnsi="Times New Roman" w:cs="Times New Roman"/>
                <w:sz w:val="24"/>
                <w:szCs w:val="24"/>
              </w:rPr>
              <w:t xml:space="preserve">a) </w:t>
            </w:r>
            <m:oMath>
              <m:f>
                <m:fPr>
                  <m:ctrlPr>
                    <w:rPr>
                      <w:rFonts w:ascii="Cambria Math" w:hAnsi="Cambria Math" w:cs="Times New Roman"/>
                      <w:i/>
                      <w:sz w:val="24"/>
                      <w:szCs w:val="24"/>
                    </w:rPr>
                  </m:ctrlPr>
                </m:fPr>
                <m:num>
                  <m:r>
                    <w:rPr>
                      <w:rFonts w:ascii="Cambria Math" w:hAnsi="Cambria Math" w:cs="Times New Roman"/>
                      <w:sz w:val="24"/>
                      <w:szCs w:val="24"/>
                    </w:rPr>
                    <m:t>9R</m:t>
                  </m:r>
                </m:num>
                <m:den>
                  <m:r>
                    <w:rPr>
                      <w:rFonts w:ascii="Cambria Math" w:hAnsi="Cambria Math" w:cs="Times New Roman"/>
                      <w:sz w:val="24"/>
                      <w:szCs w:val="24"/>
                    </w:rPr>
                    <m:t>4</m:t>
                  </m:r>
                </m:den>
              </m:f>
            </m:oMath>
            <w:r>
              <w:rPr>
                <w:rFonts w:ascii="Times New Roman" w:eastAsiaTheme="minorEastAsia" w:hAnsi="Times New Roman" w:cs="Times New Roman"/>
                <w:sz w:val="24"/>
                <w:szCs w:val="24"/>
              </w:rPr>
              <w:t xml:space="preserve">      </w:t>
            </w:r>
            <w:r w:rsidR="00EF63F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b) </w:t>
            </w:r>
            <m:oMath>
              <m:f>
                <m:fPr>
                  <m:ctrlPr>
                    <w:rPr>
                      <w:rFonts w:ascii="Cambria Math" w:hAnsi="Cambria Math" w:cs="Times New Roman"/>
                      <w:i/>
                      <w:sz w:val="24"/>
                      <w:szCs w:val="24"/>
                    </w:rPr>
                  </m:ctrlPr>
                </m:fPr>
                <m:num>
                  <m:r>
                    <w:rPr>
                      <w:rFonts w:ascii="Cambria Math" w:hAnsi="Cambria Math" w:cs="Times New Roman"/>
                      <w:sz w:val="24"/>
                      <w:szCs w:val="24"/>
                    </w:rPr>
                    <m:t>9R</m:t>
                  </m:r>
                </m:num>
                <m:den>
                  <m:r>
                    <w:rPr>
                      <w:rFonts w:ascii="Cambria Math" w:hAnsi="Cambria Math" w:cs="Times New Roman"/>
                      <w:sz w:val="24"/>
                      <w:szCs w:val="24"/>
                    </w:rPr>
                    <m:t>2</m:t>
                  </m:r>
                </m:den>
              </m:f>
            </m:oMath>
            <w:r>
              <w:rPr>
                <w:rFonts w:ascii="Times New Roman" w:eastAsiaTheme="minorEastAsia" w:hAnsi="Times New Roman" w:cs="Times New Roman"/>
                <w:sz w:val="24"/>
                <w:szCs w:val="24"/>
              </w:rPr>
              <w:t xml:space="preserve">           </w:t>
            </w:r>
            <w:r w:rsidR="00EF63F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c) </w:t>
            </w:r>
            <m:oMath>
              <m:f>
                <m:fPr>
                  <m:ctrlPr>
                    <w:rPr>
                      <w:rFonts w:ascii="Cambria Math" w:hAnsi="Cambria Math" w:cs="Times New Roman"/>
                      <w:i/>
                      <w:sz w:val="24"/>
                      <w:szCs w:val="24"/>
                    </w:rPr>
                  </m:ctrlPr>
                </m:fPr>
                <m:num>
                  <m:r>
                    <w:rPr>
                      <w:rFonts w:ascii="Cambria Math" w:hAnsi="Cambria Math" w:cs="Times New Roman"/>
                      <w:sz w:val="24"/>
                      <w:szCs w:val="24"/>
                    </w:rPr>
                    <m:t>13</m:t>
                  </m:r>
                  <m:r>
                    <w:rPr>
                      <w:rFonts w:ascii="Cambria Math" w:hAnsi="Cambria Math" w:cs="Times New Roman"/>
                      <w:sz w:val="24"/>
                      <w:szCs w:val="24"/>
                    </w:rPr>
                    <m:t>R</m:t>
                  </m:r>
                </m:num>
                <m:den>
                  <m:r>
                    <w:rPr>
                      <w:rFonts w:ascii="Cambria Math" w:hAnsi="Cambria Math" w:cs="Times New Roman"/>
                      <w:sz w:val="24"/>
                      <w:szCs w:val="24"/>
                    </w:rPr>
                    <m:t>4</m:t>
                  </m:r>
                </m:den>
              </m:f>
            </m:oMath>
            <w:r>
              <w:rPr>
                <w:rFonts w:ascii="Times New Roman" w:eastAsiaTheme="minorEastAsia" w:hAnsi="Times New Roman" w:cs="Times New Roman"/>
                <w:sz w:val="24"/>
                <w:szCs w:val="24"/>
              </w:rPr>
              <w:t xml:space="preserve">          </w:t>
            </w:r>
            <w:r w:rsidR="00EF63F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d)</w:t>
            </w:r>
            <w:r>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13</m:t>
                  </m:r>
                  <m:r>
                    <w:rPr>
                      <w:rFonts w:ascii="Cambria Math" w:hAnsi="Cambria Math" w:cs="Times New Roman"/>
                      <w:sz w:val="24"/>
                      <w:szCs w:val="24"/>
                    </w:rPr>
                    <m:t>R</m:t>
                  </m:r>
                </m:num>
                <m:den>
                  <m:r>
                    <w:rPr>
                      <w:rFonts w:ascii="Cambria Math" w:hAnsi="Cambria Math" w:cs="Times New Roman"/>
                      <w:sz w:val="24"/>
                      <w:szCs w:val="24"/>
                    </w:rPr>
                    <m:t>2</m:t>
                  </m:r>
                </m:den>
              </m:f>
            </m:oMath>
          </w:p>
          <w:p w14:paraId="7936B6F1" w14:textId="77777777" w:rsidR="00EF63F2" w:rsidRDefault="00EF63F2" w:rsidP="0001761F">
            <w:pPr>
              <w:rPr>
                <w:rFonts w:ascii="Times New Roman" w:eastAsiaTheme="minorEastAsia" w:hAnsi="Times New Roman" w:cs="Times New Roman"/>
                <w:sz w:val="24"/>
                <w:szCs w:val="24"/>
              </w:rPr>
            </w:pPr>
          </w:p>
          <w:p w14:paraId="323A2640" w14:textId="62D4CF89" w:rsidR="00962948" w:rsidRDefault="00EF63F2" w:rsidP="0001761F">
            <w:pPr>
              <w:rPr>
                <w:rFonts w:ascii="Times New Roman" w:eastAsiaTheme="minorEastAsia" w:hAnsi="Times New Roman" w:cs="Times New Roman"/>
                <w:sz w:val="24"/>
                <w:szCs w:val="24"/>
              </w:rPr>
            </w:pPr>
            <w:r>
              <w:rPr>
                <w:noProof/>
              </w:rPr>
              <w:drawing>
                <wp:anchor distT="0" distB="0" distL="114300" distR="114300" simplePos="0" relativeHeight="251673600" behindDoc="1" locked="0" layoutInCell="1" allowOverlap="1" wp14:anchorId="0A6B8553" wp14:editId="2020D229">
                  <wp:simplePos x="0" y="0"/>
                  <wp:positionH relativeFrom="column">
                    <wp:posOffset>4116070</wp:posOffset>
                  </wp:positionH>
                  <wp:positionV relativeFrom="paragraph">
                    <wp:posOffset>201930</wp:posOffset>
                  </wp:positionV>
                  <wp:extent cx="1103630" cy="838835"/>
                  <wp:effectExtent l="0" t="0" r="1270" b="0"/>
                  <wp:wrapTight wrapText="bothSides">
                    <wp:wrapPolygon edited="0">
                      <wp:start x="0" y="0"/>
                      <wp:lineTo x="0" y="21093"/>
                      <wp:lineTo x="21252" y="21093"/>
                      <wp:lineTo x="21252" y="0"/>
                      <wp:lineTo x="0" y="0"/>
                    </wp:wrapPolygon>
                  </wp:wrapTight>
                  <wp:docPr id="1944404946" name="Picture 4" descr="Physics Questio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ysics Question Image"/>
                          <pic:cNvPicPr>
                            <a:picLocks noChangeAspect="1" noChangeArrowheads="1"/>
                          </pic:cNvPicPr>
                        </pic:nvPicPr>
                        <pic:blipFill>
                          <a:blip r:embed="rId19" cstate="print">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0363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962948">
              <w:rPr>
                <w:rFonts w:ascii="Times New Roman" w:eastAsiaTheme="minorEastAsia" w:hAnsi="Times New Roman" w:cs="Times New Roman"/>
                <w:sz w:val="24"/>
                <w:szCs w:val="24"/>
              </w:rPr>
              <w:t>ii) Pressure versus temperature graph of an ideal gas is shown in the figure. Density of gas at point A is ρ</w:t>
            </w:r>
            <w:proofErr w:type="gramStart"/>
            <w:r w:rsidR="00962948">
              <w:rPr>
                <w:rFonts w:ascii="Times New Roman" w:eastAsiaTheme="minorEastAsia" w:hAnsi="Times New Roman" w:cs="Times New Roman"/>
                <w:sz w:val="24"/>
                <w:szCs w:val="24"/>
                <w:vertAlign w:val="subscript"/>
              </w:rPr>
              <w:t xml:space="preserve">0 </w:t>
            </w:r>
            <w:r w:rsidR="00962948">
              <w:rPr>
                <w:rFonts w:ascii="Times New Roman" w:eastAsiaTheme="minorEastAsia" w:hAnsi="Times New Roman" w:cs="Times New Roman"/>
                <w:sz w:val="24"/>
                <w:szCs w:val="24"/>
              </w:rPr>
              <w:t>.</w:t>
            </w:r>
            <w:proofErr w:type="gramEnd"/>
            <w:r w:rsidR="00962948">
              <w:rPr>
                <w:rFonts w:ascii="Times New Roman" w:eastAsiaTheme="minorEastAsia" w:hAnsi="Times New Roman" w:cs="Times New Roman"/>
                <w:sz w:val="24"/>
                <w:szCs w:val="24"/>
              </w:rPr>
              <w:t xml:space="preserve"> Density at point B will be</w:t>
            </w:r>
            <w:r>
              <w:rPr>
                <w:rFonts w:ascii="Times New Roman" w:eastAsiaTheme="minorEastAsia" w:hAnsi="Times New Roman" w:cs="Times New Roman"/>
                <w:sz w:val="24"/>
                <w:szCs w:val="24"/>
              </w:rPr>
              <w:t xml:space="preserve">. </w:t>
            </w:r>
          </w:p>
          <w:p w14:paraId="24CEB2FD" w14:textId="77777777" w:rsidR="00EF63F2" w:rsidRDefault="00962948" w:rsidP="0001761F">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w:t>
            </w:r>
            <w:r w:rsidR="00D53DE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¾ </w:t>
            </w:r>
            <w:r>
              <w:rPr>
                <w:rFonts w:ascii="Times New Roman" w:eastAsiaTheme="minorEastAsia" w:hAnsi="Times New Roman" w:cs="Times New Roman"/>
                <w:sz w:val="24"/>
                <w:szCs w:val="24"/>
              </w:rPr>
              <w:t>ρ</w:t>
            </w:r>
            <w:r>
              <w:rPr>
                <w:rFonts w:ascii="Times New Roman" w:eastAsiaTheme="minorEastAsia" w:hAnsi="Times New Roman" w:cs="Times New Roman"/>
                <w:sz w:val="24"/>
                <w:szCs w:val="24"/>
                <w:vertAlign w:val="subscript"/>
              </w:rPr>
              <w:t>0</w:t>
            </w:r>
            <w:r>
              <w:rPr>
                <w:rFonts w:ascii="Times New Roman" w:eastAsiaTheme="minorEastAsia" w:hAnsi="Times New Roman" w:cs="Times New Roman"/>
                <w:sz w:val="24"/>
                <w:szCs w:val="24"/>
                <w:vertAlign w:val="subscript"/>
              </w:rPr>
              <w:t xml:space="preserve">                </w:t>
            </w:r>
            <w:r w:rsidR="00EF63F2">
              <w:rPr>
                <w:rFonts w:ascii="Times New Roman" w:eastAsiaTheme="minorEastAsia" w:hAnsi="Times New Roman" w:cs="Times New Roman"/>
                <w:sz w:val="24"/>
                <w:szCs w:val="24"/>
                <w:vertAlign w:val="subscript"/>
              </w:rPr>
              <w:t xml:space="preserve">       </w:t>
            </w:r>
            <w:r>
              <w:rPr>
                <w:rFonts w:ascii="Times New Roman" w:eastAsiaTheme="minorEastAsia" w:hAnsi="Times New Roman" w:cs="Times New Roman"/>
                <w:sz w:val="24"/>
                <w:szCs w:val="24"/>
                <w:vertAlign w:val="subscript"/>
              </w:rPr>
              <w:t xml:space="preserve">        </w:t>
            </w:r>
            <w:r w:rsidR="00EF63F2">
              <w:rPr>
                <w:rFonts w:ascii="Times New Roman" w:eastAsiaTheme="minorEastAsia" w:hAnsi="Times New Roman" w:cs="Times New Roman"/>
                <w:sz w:val="24"/>
                <w:szCs w:val="24"/>
                <w:vertAlign w:val="subscript"/>
              </w:rPr>
              <w:t xml:space="preserve">                          </w:t>
            </w:r>
            <w:proofErr w:type="gramStart"/>
            <w:r>
              <w:rPr>
                <w:rFonts w:ascii="Times New Roman" w:eastAsiaTheme="minorEastAsia" w:hAnsi="Times New Roman" w:cs="Times New Roman"/>
                <w:sz w:val="24"/>
                <w:szCs w:val="24"/>
              </w:rPr>
              <w:t>b)  3</w:t>
            </w:r>
            <w:proofErr w:type="gramEnd"/>
            <w:r>
              <w:rPr>
                <w:rFonts w:ascii="Times New Roman" w:eastAsiaTheme="minorEastAsia" w:hAnsi="Times New Roman" w:cs="Times New Roman"/>
                <w:sz w:val="24"/>
                <w:szCs w:val="24"/>
              </w:rPr>
              <w:t xml:space="preserve">/2 </w:t>
            </w:r>
            <w:r>
              <w:rPr>
                <w:rFonts w:ascii="Times New Roman" w:eastAsiaTheme="minorEastAsia" w:hAnsi="Times New Roman" w:cs="Times New Roman"/>
                <w:sz w:val="24"/>
                <w:szCs w:val="24"/>
              </w:rPr>
              <w:t>ρ</w:t>
            </w:r>
            <w:r>
              <w:rPr>
                <w:rFonts w:ascii="Times New Roman" w:eastAsiaTheme="minorEastAsia" w:hAnsi="Times New Roman" w:cs="Times New Roman"/>
                <w:sz w:val="24"/>
                <w:szCs w:val="24"/>
                <w:vertAlign w:val="subscript"/>
              </w:rPr>
              <w:t>0</w:t>
            </w:r>
            <w:r>
              <w:rPr>
                <w:rFonts w:ascii="Times New Roman" w:eastAsiaTheme="minorEastAsia" w:hAnsi="Times New Roman" w:cs="Times New Roman"/>
                <w:sz w:val="24"/>
                <w:szCs w:val="24"/>
              </w:rPr>
              <w:t xml:space="preserve">          </w:t>
            </w:r>
            <w:r w:rsidR="00EF63F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p>
          <w:p w14:paraId="22D0F36D" w14:textId="517436F9" w:rsidR="00962948" w:rsidRDefault="00962948" w:rsidP="0001761F">
            <w:pPr>
              <w:rPr>
                <w:rFonts w:ascii="Times New Roman" w:eastAsiaTheme="minorEastAsia" w:hAnsi="Times New Roman" w:cs="Times New Roman"/>
                <w:sz w:val="24"/>
                <w:szCs w:val="24"/>
                <w:vertAlign w:val="subscript"/>
              </w:rPr>
            </w:pPr>
            <w:r>
              <w:rPr>
                <w:rFonts w:ascii="Times New Roman" w:eastAsiaTheme="minorEastAsia" w:hAnsi="Times New Roman" w:cs="Times New Roman"/>
                <w:sz w:val="24"/>
                <w:szCs w:val="24"/>
              </w:rPr>
              <w:t xml:space="preserve">c) 4/3 </w:t>
            </w:r>
            <w:r>
              <w:rPr>
                <w:rFonts w:ascii="Times New Roman" w:eastAsiaTheme="minorEastAsia" w:hAnsi="Times New Roman" w:cs="Times New Roman"/>
                <w:sz w:val="24"/>
                <w:szCs w:val="24"/>
              </w:rPr>
              <w:t>ρ</w:t>
            </w:r>
            <w:r>
              <w:rPr>
                <w:rFonts w:ascii="Times New Roman" w:eastAsiaTheme="minorEastAsia" w:hAnsi="Times New Roman" w:cs="Times New Roman"/>
                <w:sz w:val="24"/>
                <w:szCs w:val="24"/>
                <w:vertAlign w:val="subscript"/>
              </w:rPr>
              <w:t>0</w:t>
            </w:r>
            <w:r>
              <w:rPr>
                <w:rFonts w:ascii="Times New Roman" w:eastAsiaTheme="minorEastAsia" w:hAnsi="Times New Roman" w:cs="Times New Roman"/>
                <w:sz w:val="24"/>
                <w:szCs w:val="24"/>
              </w:rPr>
              <w:t xml:space="preserve">              </w:t>
            </w:r>
            <w:r w:rsidR="00EF63F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d) 2 </w:t>
            </w:r>
            <w:r>
              <w:rPr>
                <w:rFonts w:ascii="Times New Roman" w:eastAsiaTheme="minorEastAsia" w:hAnsi="Times New Roman" w:cs="Times New Roman"/>
                <w:sz w:val="24"/>
                <w:szCs w:val="24"/>
              </w:rPr>
              <w:t>ρ</w:t>
            </w:r>
            <w:r>
              <w:rPr>
                <w:rFonts w:ascii="Times New Roman" w:eastAsiaTheme="minorEastAsia" w:hAnsi="Times New Roman" w:cs="Times New Roman"/>
                <w:sz w:val="24"/>
                <w:szCs w:val="24"/>
                <w:vertAlign w:val="subscript"/>
              </w:rPr>
              <w:t>0</w:t>
            </w:r>
          </w:p>
          <w:p w14:paraId="1F0FBEF8" w14:textId="77777777" w:rsidR="00EF63F2" w:rsidRDefault="00EF63F2" w:rsidP="0001761F">
            <w:pPr>
              <w:rPr>
                <w:rFonts w:ascii="Times New Roman" w:eastAsiaTheme="minorEastAsia" w:hAnsi="Times New Roman" w:cs="Times New Roman"/>
                <w:sz w:val="24"/>
                <w:szCs w:val="24"/>
                <w:vertAlign w:val="subscript"/>
              </w:rPr>
            </w:pPr>
          </w:p>
          <w:p w14:paraId="7AB4E2B4" w14:textId="5173777D" w:rsidR="00962948" w:rsidRDefault="00962948" w:rsidP="0001761F">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iii) In a vessel, the gas is at a pressure P. If the mass of all the molecules is halved and their speed is doubled, then their resultant pressure will be</w:t>
            </w:r>
          </w:p>
          <w:p w14:paraId="6EAFC613" w14:textId="71EBC7DF" w:rsidR="00962948" w:rsidRDefault="00962948" w:rsidP="0001761F">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a) 4P         </w:t>
            </w:r>
            <w:r w:rsidR="00EF63F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b) 2P         </w:t>
            </w:r>
            <w:r w:rsidR="00EF63F2">
              <w:rPr>
                <w:rFonts w:ascii="Times New Roman" w:eastAsiaTheme="minorEastAsia" w:hAnsi="Times New Roman" w:cs="Times New Roman"/>
                <w:sz w:val="24"/>
                <w:szCs w:val="24"/>
              </w:rPr>
              <w:t xml:space="preserve">                    </w:t>
            </w:r>
            <w:proofErr w:type="gramStart"/>
            <w:r>
              <w:rPr>
                <w:rFonts w:ascii="Times New Roman" w:eastAsiaTheme="minorEastAsia" w:hAnsi="Times New Roman" w:cs="Times New Roman"/>
                <w:sz w:val="24"/>
                <w:szCs w:val="24"/>
              </w:rPr>
              <w:t>c)P</w:t>
            </w:r>
            <w:proofErr w:type="gramEnd"/>
            <w:r>
              <w:rPr>
                <w:rFonts w:ascii="Times New Roman" w:eastAsiaTheme="minorEastAsia" w:hAnsi="Times New Roman" w:cs="Times New Roman"/>
                <w:sz w:val="24"/>
                <w:szCs w:val="24"/>
              </w:rPr>
              <w:t xml:space="preserve">             </w:t>
            </w:r>
            <w:r w:rsidR="00EF63F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d) P/2</w:t>
            </w:r>
          </w:p>
          <w:p w14:paraId="28E3BBE0" w14:textId="77777777" w:rsidR="00EF63F2" w:rsidRDefault="00EF63F2" w:rsidP="0001761F">
            <w:pPr>
              <w:rPr>
                <w:rFonts w:ascii="Times New Roman" w:eastAsiaTheme="minorEastAsia" w:hAnsi="Times New Roman" w:cs="Times New Roman"/>
                <w:sz w:val="24"/>
                <w:szCs w:val="24"/>
              </w:rPr>
            </w:pPr>
          </w:p>
          <w:p w14:paraId="6A91E740" w14:textId="77777777" w:rsidR="00EF63F2" w:rsidRDefault="00962948" w:rsidP="0001761F">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iv) Average velocity of gas becomes 4 times, then what will be the </w:t>
            </w:r>
            <w:r w:rsidR="00EF63F2">
              <w:rPr>
                <w:rFonts w:ascii="Times New Roman" w:eastAsiaTheme="minorEastAsia" w:hAnsi="Times New Roman" w:cs="Times New Roman"/>
                <w:sz w:val="24"/>
                <w:szCs w:val="24"/>
              </w:rPr>
              <w:t>change in temperature?</w:t>
            </w:r>
          </w:p>
          <w:p w14:paraId="4FBD9835" w14:textId="1DCB86D7" w:rsidR="00D53DED" w:rsidRDefault="00EF63F2" w:rsidP="0001761F">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a) 1.4times              b) 4 times          </w:t>
            </w:r>
            <w:r w:rsidR="00962948">
              <w:rPr>
                <w:rFonts w:ascii="Times New Roman" w:eastAsiaTheme="minorEastAsia" w:hAnsi="Times New Roman" w:cs="Times New Roman"/>
                <w:sz w:val="24"/>
                <w:szCs w:val="24"/>
              </w:rPr>
              <w:t xml:space="preserve"> </w:t>
            </w:r>
            <w:r w:rsidR="00D53DE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00D53DED">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c) 3times                           d) 2times</w:t>
            </w:r>
            <w:r w:rsidR="00D53DED">
              <w:rPr>
                <w:rFonts w:ascii="Times New Roman" w:eastAsiaTheme="minorEastAsia" w:hAnsi="Times New Roman" w:cs="Times New Roman"/>
                <w:sz w:val="24"/>
                <w:szCs w:val="24"/>
              </w:rPr>
              <w:t xml:space="preserve">   </w:t>
            </w:r>
          </w:p>
          <w:p w14:paraId="47302DDE" w14:textId="5DCAF7C9" w:rsidR="00EF63F2" w:rsidRDefault="00EF63F2" w:rsidP="00EF63F2">
            <w:pPr>
              <w:jc w:val="center"/>
              <w:rPr>
                <w:rFonts w:ascii="Times New Roman" w:hAnsi="Times New Roman" w:cs="Times New Roman"/>
                <w:b/>
                <w:bCs/>
                <w:sz w:val="24"/>
                <w:szCs w:val="24"/>
              </w:rPr>
            </w:pPr>
            <w:r w:rsidRPr="00EF63F2">
              <w:rPr>
                <w:rFonts w:ascii="Times New Roman" w:hAnsi="Times New Roman" w:cs="Times New Roman"/>
                <w:b/>
                <w:bCs/>
                <w:sz w:val="24"/>
                <w:szCs w:val="24"/>
              </w:rPr>
              <w:t>OR</w:t>
            </w:r>
          </w:p>
          <w:p w14:paraId="159CAA0C" w14:textId="0C295FE0" w:rsidR="00EF63F2" w:rsidRDefault="00EF63F2" w:rsidP="00EF63F2">
            <w:pPr>
              <w:rPr>
                <w:rFonts w:ascii="Times New Roman" w:hAnsi="Times New Roman" w:cs="Times New Roman"/>
                <w:sz w:val="24"/>
                <w:szCs w:val="24"/>
              </w:rPr>
            </w:pPr>
            <w:r>
              <w:rPr>
                <w:rFonts w:ascii="Times New Roman" w:hAnsi="Times New Roman" w:cs="Times New Roman"/>
                <w:sz w:val="24"/>
                <w:szCs w:val="24"/>
              </w:rPr>
              <w:t>An absolute zero is the temperature at which</w:t>
            </w:r>
          </w:p>
          <w:p w14:paraId="53B270D9" w14:textId="2D997816" w:rsidR="00EF63F2" w:rsidDel="002E7789" w:rsidRDefault="00EF63F2" w:rsidP="00EF63F2">
            <w:pPr>
              <w:rPr>
                <w:del w:id="25" w:author="SHS Hebbal" w:date="2025-02-02T17:14:00Z" w16du:dateUtc="2025-02-02T11:44:00Z"/>
                <w:rFonts w:ascii="Times New Roman" w:hAnsi="Times New Roman" w:cs="Times New Roman"/>
                <w:sz w:val="24"/>
                <w:szCs w:val="24"/>
              </w:rPr>
            </w:pPr>
            <w:r>
              <w:rPr>
                <w:rFonts w:ascii="Times New Roman" w:hAnsi="Times New Roman" w:cs="Times New Roman"/>
                <w:sz w:val="24"/>
                <w:szCs w:val="24"/>
              </w:rPr>
              <w:t>a) efficiency of engines become infinity</w:t>
            </w:r>
          </w:p>
          <w:p w14:paraId="2AE6E614" w14:textId="3B3355E6" w:rsidR="00EF63F2" w:rsidRDefault="002E7789" w:rsidP="00EF63F2">
            <w:pPr>
              <w:rPr>
                <w:rFonts w:ascii="Times New Roman" w:hAnsi="Times New Roman" w:cs="Times New Roman"/>
                <w:sz w:val="24"/>
                <w:szCs w:val="24"/>
              </w:rPr>
            </w:pPr>
            <w:ins w:id="26" w:author="SHS Hebbal" w:date="2025-02-02T17:14:00Z" w16du:dateUtc="2025-02-02T11:44:00Z">
              <w:r>
                <w:rPr>
                  <w:rFonts w:ascii="Times New Roman" w:hAnsi="Times New Roman" w:cs="Times New Roman"/>
                  <w:sz w:val="24"/>
                  <w:szCs w:val="24"/>
                </w:rPr>
                <w:t xml:space="preserve">                     </w:t>
              </w:r>
            </w:ins>
            <w:ins w:id="27" w:author="SHS Hebbal" w:date="2025-02-02T17:15:00Z" w16du:dateUtc="2025-02-02T11:45:00Z">
              <w:r>
                <w:rPr>
                  <w:rFonts w:ascii="Times New Roman" w:hAnsi="Times New Roman" w:cs="Times New Roman"/>
                  <w:sz w:val="24"/>
                  <w:szCs w:val="24"/>
                </w:rPr>
                <w:t xml:space="preserve">       </w:t>
              </w:r>
            </w:ins>
            <w:r w:rsidR="00EF63F2">
              <w:rPr>
                <w:rFonts w:ascii="Times New Roman" w:hAnsi="Times New Roman" w:cs="Times New Roman"/>
                <w:sz w:val="24"/>
                <w:szCs w:val="24"/>
              </w:rPr>
              <w:t>b) all liquids freeze</w:t>
            </w:r>
          </w:p>
          <w:p w14:paraId="65A0ED13" w14:textId="4480DF58" w:rsidR="00EF63F2" w:rsidDel="002E7789" w:rsidRDefault="00EF63F2" w:rsidP="00EF63F2">
            <w:pPr>
              <w:rPr>
                <w:del w:id="28" w:author="SHS Hebbal" w:date="2025-02-02T17:15:00Z" w16du:dateUtc="2025-02-02T11:45:00Z"/>
                <w:rFonts w:ascii="Times New Roman" w:hAnsi="Times New Roman" w:cs="Times New Roman"/>
                <w:sz w:val="24"/>
                <w:szCs w:val="24"/>
              </w:rPr>
            </w:pPr>
            <w:r>
              <w:rPr>
                <w:rFonts w:ascii="Times New Roman" w:hAnsi="Times New Roman" w:cs="Times New Roman"/>
                <w:sz w:val="24"/>
                <w:szCs w:val="24"/>
              </w:rPr>
              <w:t>c) molecular motion ceases</w:t>
            </w:r>
          </w:p>
          <w:p w14:paraId="4B1F74EE" w14:textId="1E9FCDA7" w:rsidR="00EF63F2" w:rsidRPr="00EF63F2" w:rsidRDefault="002E7789" w:rsidP="00EF63F2">
            <w:pPr>
              <w:rPr>
                <w:rFonts w:ascii="Times New Roman" w:hAnsi="Times New Roman" w:cs="Times New Roman"/>
                <w:sz w:val="24"/>
                <w:szCs w:val="24"/>
              </w:rPr>
            </w:pPr>
            <w:ins w:id="29" w:author="SHS Hebbal" w:date="2025-02-02T17:15:00Z" w16du:dateUtc="2025-02-02T11:45:00Z">
              <w:r>
                <w:rPr>
                  <w:rFonts w:ascii="Times New Roman" w:hAnsi="Times New Roman" w:cs="Times New Roman"/>
                  <w:sz w:val="24"/>
                  <w:szCs w:val="24"/>
                </w:rPr>
                <w:t xml:space="preserve">                                                </w:t>
              </w:r>
            </w:ins>
            <w:r w:rsidR="00EF63F2">
              <w:rPr>
                <w:rFonts w:ascii="Times New Roman" w:hAnsi="Times New Roman" w:cs="Times New Roman"/>
                <w:sz w:val="24"/>
                <w:szCs w:val="24"/>
              </w:rPr>
              <w:t>d) liquid changes its state.</w:t>
            </w:r>
          </w:p>
          <w:p w14:paraId="4C65DDFD" w14:textId="77777777" w:rsidR="0001761F" w:rsidRPr="00AB18A6" w:rsidRDefault="0001761F" w:rsidP="0001761F">
            <w:pPr>
              <w:rPr>
                <w:rFonts w:ascii="Times New Roman" w:hAnsi="Times New Roman" w:cs="Times New Roman"/>
                <w:sz w:val="24"/>
                <w:szCs w:val="24"/>
              </w:rPr>
            </w:pPr>
          </w:p>
        </w:tc>
        <w:tc>
          <w:tcPr>
            <w:tcW w:w="425" w:type="dxa"/>
          </w:tcPr>
          <w:p w14:paraId="7B02063A" w14:textId="77777777" w:rsidR="0001761F" w:rsidRPr="00CE7036" w:rsidRDefault="0001761F" w:rsidP="0001761F">
            <w:pPr>
              <w:rPr>
                <w:rFonts w:ascii="Times New Roman" w:hAnsi="Times New Roman" w:cs="Times New Roman"/>
                <w:b/>
                <w:bCs/>
                <w:sz w:val="24"/>
                <w:szCs w:val="24"/>
              </w:rPr>
            </w:pPr>
            <w:r>
              <w:rPr>
                <w:rFonts w:ascii="Times New Roman" w:hAnsi="Times New Roman" w:cs="Times New Roman"/>
                <w:b/>
                <w:bCs/>
                <w:sz w:val="24"/>
                <w:szCs w:val="24"/>
              </w:rPr>
              <w:lastRenderedPageBreak/>
              <w:t>4</w:t>
            </w:r>
          </w:p>
        </w:tc>
      </w:tr>
      <w:tr w:rsidR="006A4982" w14:paraId="05BF303D" w14:textId="77777777" w:rsidTr="00C817BA">
        <w:tc>
          <w:tcPr>
            <w:tcW w:w="9776" w:type="dxa"/>
            <w:gridSpan w:val="3"/>
          </w:tcPr>
          <w:p w14:paraId="3A811995" w14:textId="49C4DB60" w:rsidR="006A4982" w:rsidRPr="00CE7036" w:rsidRDefault="006A4982" w:rsidP="00EF63F2">
            <w:pPr>
              <w:jc w:val="center"/>
              <w:rPr>
                <w:rFonts w:ascii="Times New Roman" w:hAnsi="Times New Roman" w:cs="Times New Roman"/>
                <w:b/>
                <w:bCs/>
                <w:sz w:val="24"/>
                <w:szCs w:val="24"/>
              </w:rPr>
            </w:pPr>
            <w:r w:rsidRPr="00B977F4">
              <w:rPr>
                <w:rFonts w:ascii="Times New Roman" w:hAnsi="Times New Roman" w:cs="Times New Roman"/>
                <w:b/>
                <w:sz w:val="24"/>
                <w:szCs w:val="24"/>
              </w:rPr>
              <w:t xml:space="preserve">SECTION </w:t>
            </w:r>
            <w:r>
              <w:rPr>
                <w:rFonts w:ascii="Times New Roman" w:hAnsi="Times New Roman" w:cs="Times New Roman"/>
                <w:b/>
                <w:sz w:val="24"/>
                <w:szCs w:val="24"/>
              </w:rPr>
              <w:t>E</w:t>
            </w:r>
          </w:p>
        </w:tc>
      </w:tr>
      <w:tr w:rsidR="006A4982" w14:paraId="2BF774A3" w14:textId="77777777" w:rsidTr="00C817BA">
        <w:tc>
          <w:tcPr>
            <w:tcW w:w="562" w:type="dxa"/>
          </w:tcPr>
          <w:p w14:paraId="12AA561A"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31.</w:t>
            </w:r>
          </w:p>
        </w:tc>
        <w:tc>
          <w:tcPr>
            <w:tcW w:w="8789" w:type="dxa"/>
          </w:tcPr>
          <w:p w14:paraId="7E45CBA1" w14:textId="77777777" w:rsidR="006A4982" w:rsidRDefault="00D32564" w:rsidP="00187160">
            <w:pPr>
              <w:tabs>
                <w:tab w:val="left" w:pos="218"/>
              </w:tabs>
              <w:rPr>
                <w:rFonts w:ascii="Times New Roman" w:hAnsi="Times New Roman" w:cs="Times New Roman"/>
                <w:bCs/>
                <w:sz w:val="24"/>
                <w:szCs w:val="24"/>
              </w:rPr>
            </w:pPr>
            <w:r>
              <w:rPr>
                <w:rFonts w:ascii="Times New Roman" w:hAnsi="Times New Roman" w:cs="Times New Roman"/>
                <w:bCs/>
                <w:sz w:val="24"/>
                <w:szCs w:val="24"/>
              </w:rPr>
              <w:t>a) Define escape velocity. Obtain an expression for the escape speed of a body from the surface of the earth.</w:t>
            </w:r>
          </w:p>
          <w:p w14:paraId="1E184FFD" w14:textId="77777777" w:rsidR="00D32564" w:rsidRDefault="00D32564" w:rsidP="00D32564">
            <w:pPr>
              <w:tabs>
                <w:tab w:val="left" w:pos="218"/>
              </w:tabs>
              <w:rPr>
                <w:rFonts w:ascii="Times New Roman" w:hAnsi="Times New Roman" w:cs="Times New Roman"/>
                <w:bCs/>
                <w:sz w:val="24"/>
                <w:szCs w:val="24"/>
              </w:rPr>
            </w:pPr>
            <w:r>
              <w:rPr>
                <w:rFonts w:ascii="Times New Roman" w:hAnsi="Times New Roman" w:cs="Times New Roman"/>
                <w:bCs/>
                <w:sz w:val="24"/>
                <w:szCs w:val="24"/>
              </w:rPr>
              <w:t xml:space="preserve">b) </w:t>
            </w:r>
            <w:r>
              <w:rPr>
                <w:rFonts w:ascii="Times New Roman" w:hAnsi="Times New Roman" w:cs="Times New Roman"/>
                <w:bCs/>
                <w:sz w:val="24"/>
                <w:szCs w:val="24"/>
              </w:rPr>
              <w:t xml:space="preserve">The escape velocity of a projectile on the earth’s surface is 11.2km/s. A body is projected out with thrice its speed. What is the speed of the body far away from the earth? Ignore the presence of the sun and the other planets. </w:t>
            </w:r>
          </w:p>
          <w:p w14:paraId="25C169A3" w14:textId="77777777" w:rsidR="00D32564" w:rsidRDefault="00D32564" w:rsidP="00D32564">
            <w:pPr>
              <w:tabs>
                <w:tab w:val="left" w:pos="218"/>
              </w:tabs>
              <w:jc w:val="center"/>
              <w:rPr>
                <w:rFonts w:ascii="Times New Roman" w:hAnsi="Times New Roman" w:cs="Times New Roman"/>
                <w:b/>
                <w:sz w:val="24"/>
                <w:szCs w:val="24"/>
              </w:rPr>
            </w:pPr>
            <w:r w:rsidRPr="00C805DB">
              <w:rPr>
                <w:rFonts w:ascii="Times New Roman" w:hAnsi="Times New Roman" w:cs="Times New Roman"/>
                <w:b/>
                <w:sz w:val="24"/>
                <w:szCs w:val="24"/>
              </w:rPr>
              <w:t>OR</w:t>
            </w:r>
          </w:p>
          <w:p w14:paraId="32EBC5B2" w14:textId="77777777" w:rsidR="00D32564" w:rsidRDefault="00D32564" w:rsidP="00187160">
            <w:pPr>
              <w:tabs>
                <w:tab w:val="left" w:pos="218"/>
              </w:tabs>
              <w:rPr>
                <w:rFonts w:ascii="Times New Roman" w:hAnsi="Times New Roman" w:cs="Times New Roman"/>
                <w:bCs/>
                <w:sz w:val="24"/>
                <w:szCs w:val="24"/>
              </w:rPr>
            </w:pPr>
            <w:r>
              <w:rPr>
                <w:rFonts w:ascii="Times New Roman" w:hAnsi="Times New Roman" w:cs="Times New Roman"/>
                <w:bCs/>
                <w:sz w:val="24"/>
                <w:szCs w:val="24"/>
              </w:rPr>
              <w:t>a) Derive an expression for the total energy of a satellite orbiting the earth</w:t>
            </w:r>
            <w:r w:rsidR="00376AEC">
              <w:rPr>
                <w:rFonts w:ascii="Times New Roman" w:hAnsi="Times New Roman" w:cs="Times New Roman"/>
                <w:bCs/>
                <w:sz w:val="24"/>
                <w:szCs w:val="24"/>
              </w:rPr>
              <w:t>. What is the significance of negative total energy?</w:t>
            </w:r>
          </w:p>
          <w:p w14:paraId="0A4AC5FB" w14:textId="77777777" w:rsidR="00376AEC" w:rsidRDefault="00376AEC" w:rsidP="00187160">
            <w:pPr>
              <w:tabs>
                <w:tab w:val="left" w:pos="218"/>
              </w:tabs>
              <w:rPr>
                <w:ins w:id="30" w:author="SHS Hebbal" w:date="2025-02-02T16:05:00Z" w16du:dateUtc="2025-02-02T10:35:00Z"/>
                <w:rFonts w:ascii="Times New Roman" w:hAnsi="Times New Roman" w:cs="Times New Roman"/>
                <w:bCs/>
                <w:sz w:val="24"/>
                <w:szCs w:val="24"/>
              </w:rPr>
            </w:pPr>
            <w:r>
              <w:rPr>
                <w:rFonts w:ascii="Times New Roman" w:hAnsi="Times New Roman" w:cs="Times New Roman"/>
                <w:bCs/>
                <w:sz w:val="24"/>
                <w:szCs w:val="24"/>
              </w:rPr>
              <w:t>b) A 400kg satellite is in a circular orbit of radius 2R</w:t>
            </w:r>
            <w:r>
              <w:rPr>
                <w:rFonts w:ascii="Times New Roman" w:hAnsi="Times New Roman" w:cs="Times New Roman"/>
                <w:bCs/>
                <w:sz w:val="24"/>
                <w:szCs w:val="24"/>
                <w:vertAlign w:val="subscript"/>
              </w:rPr>
              <w:t>E</w:t>
            </w:r>
            <w:r>
              <w:rPr>
                <w:rFonts w:ascii="Times New Roman" w:hAnsi="Times New Roman" w:cs="Times New Roman"/>
                <w:bCs/>
                <w:sz w:val="24"/>
                <w:szCs w:val="24"/>
              </w:rPr>
              <w:t xml:space="preserve"> about the earth. How much energy is required to transfer it to a circular orbit of radius 4R</w:t>
            </w:r>
            <w:ins w:id="31" w:author="SHS Hebbal" w:date="2025-02-02T16:05:00Z" w16du:dateUtc="2025-02-02T10:35:00Z">
              <w:r>
                <w:rPr>
                  <w:rFonts w:ascii="Times New Roman" w:hAnsi="Times New Roman" w:cs="Times New Roman"/>
                  <w:bCs/>
                  <w:sz w:val="24"/>
                  <w:szCs w:val="24"/>
                  <w:vertAlign w:val="subscript"/>
                </w:rPr>
                <w:t>E</w:t>
              </w:r>
              <w:r>
                <w:rPr>
                  <w:rFonts w:ascii="Times New Roman" w:hAnsi="Times New Roman" w:cs="Times New Roman"/>
                  <w:bCs/>
                  <w:sz w:val="24"/>
                  <w:szCs w:val="24"/>
                </w:rPr>
                <w:t>? What are the changes in its kinetic and potential energies?</w:t>
              </w:r>
            </w:ins>
          </w:p>
          <w:p w14:paraId="00CB7415" w14:textId="11A55AC5" w:rsidR="00376AEC" w:rsidRPr="00376AEC" w:rsidRDefault="00376AEC" w:rsidP="00187160">
            <w:pPr>
              <w:tabs>
                <w:tab w:val="left" w:pos="218"/>
              </w:tabs>
              <w:rPr>
                <w:rFonts w:ascii="Times New Roman" w:hAnsi="Times New Roman" w:cs="Times New Roman"/>
                <w:bCs/>
                <w:sz w:val="24"/>
                <w:szCs w:val="24"/>
                <w:rPrChange w:id="32" w:author="SHS Hebbal" w:date="2025-02-02T16:05:00Z" w16du:dateUtc="2025-02-02T10:35:00Z">
                  <w:rPr>
                    <w:rFonts w:ascii="Times New Roman" w:hAnsi="Times New Roman" w:cs="Times New Roman"/>
                    <w:bCs/>
                    <w:sz w:val="24"/>
                    <w:szCs w:val="24"/>
                    <w:vertAlign w:val="superscript"/>
                  </w:rPr>
                </w:rPrChange>
              </w:rPr>
            </w:pPr>
          </w:p>
        </w:tc>
        <w:tc>
          <w:tcPr>
            <w:tcW w:w="425" w:type="dxa"/>
          </w:tcPr>
          <w:p w14:paraId="18310773"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5</w:t>
            </w:r>
          </w:p>
        </w:tc>
      </w:tr>
      <w:tr w:rsidR="006A4982" w14:paraId="476CA912" w14:textId="77777777" w:rsidTr="00C817BA">
        <w:tc>
          <w:tcPr>
            <w:tcW w:w="562" w:type="dxa"/>
          </w:tcPr>
          <w:p w14:paraId="4F42567C"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32.</w:t>
            </w:r>
          </w:p>
        </w:tc>
        <w:tc>
          <w:tcPr>
            <w:tcW w:w="8789" w:type="dxa"/>
          </w:tcPr>
          <w:p w14:paraId="66FFCB3B" w14:textId="77777777" w:rsidR="006A4982" w:rsidRDefault="00D30721" w:rsidP="00187160">
            <w:pPr>
              <w:rPr>
                <w:ins w:id="33" w:author="SHS Hebbal" w:date="2025-02-02T16:07:00Z" w16du:dateUtc="2025-02-02T10:37:00Z"/>
                <w:rFonts w:ascii="Times New Roman" w:hAnsi="Times New Roman" w:cs="Times New Roman"/>
                <w:bCs/>
                <w:sz w:val="24"/>
                <w:szCs w:val="24"/>
              </w:rPr>
            </w:pPr>
            <w:ins w:id="34" w:author="SHS Hebbal" w:date="2025-02-02T16:06:00Z" w16du:dateUtc="2025-02-02T10:36:00Z">
              <w:r>
                <w:rPr>
                  <w:rFonts w:ascii="Times New Roman" w:hAnsi="Times New Roman" w:cs="Times New Roman"/>
                  <w:bCs/>
                  <w:sz w:val="24"/>
                  <w:szCs w:val="24"/>
                </w:rPr>
                <w:t>a) Prove w</w:t>
              </w:r>
            </w:ins>
            <w:ins w:id="35" w:author="SHS Hebbal" w:date="2025-02-02T16:07:00Z" w16du:dateUtc="2025-02-02T10:37:00Z">
              <w:r>
                <w:rPr>
                  <w:rFonts w:ascii="Times New Roman" w:hAnsi="Times New Roman" w:cs="Times New Roman"/>
                  <w:bCs/>
                  <w:sz w:val="24"/>
                  <w:szCs w:val="24"/>
                </w:rPr>
                <w:t>o</w:t>
              </w:r>
            </w:ins>
            <w:ins w:id="36" w:author="SHS Hebbal" w:date="2025-02-02T16:06:00Z" w16du:dateUtc="2025-02-02T10:36:00Z">
              <w:r>
                <w:rPr>
                  <w:rFonts w:ascii="Times New Roman" w:hAnsi="Times New Roman" w:cs="Times New Roman"/>
                  <w:bCs/>
                  <w:sz w:val="24"/>
                  <w:szCs w:val="24"/>
                </w:rPr>
                <w:t>rk-energy theor</w:t>
              </w:r>
            </w:ins>
            <w:ins w:id="37" w:author="SHS Hebbal" w:date="2025-02-02T16:07:00Z" w16du:dateUtc="2025-02-02T10:37:00Z">
              <w:r>
                <w:rPr>
                  <w:rFonts w:ascii="Times New Roman" w:hAnsi="Times New Roman" w:cs="Times New Roman"/>
                  <w:bCs/>
                  <w:sz w:val="24"/>
                  <w:szCs w:val="24"/>
                </w:rPr>
                <w:t>e</w:t>
              </w:r>
            </w:ins>
            <w:ins w:id="38" w:author="SHS Hebbal" w:date="2025-02-02T16:06:00Z" w16du:dateUtc="2025-02-02T10:36:00Z">
              <w:r>
                <w:rPr>
                  <w:rFonts w:ascii="Times New Roman" w:hAnsi="Times New Roman" w:cs="Times New Roman"/>
                  <w:bCs/>
                  <w:sz w:val="24"/>
                  <w:szCs w:val="24"/>
                </w:rPr>
                <w:t>m for a va</w:t>
              </w:r>
            </w:ins>
            <w:ins w:id="39" w:author="SHS Hebbal" w:date="2025-02-02T16:07:00Z" w16du:dateUtc="2025-02-02T10:37:00Z">
              <w:r>
                <w:rPr>
                  <w:rFonts w:ascii="Times New Roman" w:hAnsi="Times New Roman" w:cs="Times New Roman"/>
                  <w:bCs/>
                  <w:sz w:val="24"/>
                  <w:szCs w:val="24"/>
                </w:rPr>
                <w:t>riable force.</w:t>
              </w:r>
            </w:ins>
          </w:p>
          <w:p w14:paraId="30FFE4BA" w14:textId="77777777" w:rsidR="00D30721" w:rsidRDefault="00D30721" w:rsidP="00187160">
            <w:pPr>
              <w:rPr>
                <w:ins w:id="40" w:author="SHS Hebbal" w:date="2025-02-02T16:10:00Z" w16du:dateUtc="2025-02-02T10:40:00Z"/>
                <w:rFonts w:ascii="Times New Roman" w:hAnsi="Times New Roman" w:cs="Times New Roman"/>
                <w:bCs/>
                <w:sz w:val="24"/>
                <w:szCs w:val="24"/>
              </w:rPr>
            </w:pPr>
            <w:ins w:id="41" w:author="SHS Hebbal" w:date="2025-02-02T16:07:00Z" w16du:dateUtc="2025-02-02T10:37:00Z">
              <w:r>
                <w:rPr>
                  <w:rFonts w:ascii="Times New Roman" w:hAnsi="Times New Roman" w:cs="Times New Roman"/>
                  <w:bCs/>
                  <w:sz w:val="24"/>
                  <w:szCs w:val="24"/>
                </w:rPr>
                <w:t>b) A locomotive of mass m starts moving so that its velocity</w:t>
              </w:r>
            </w:ins>
            <w:ins w:id="42" w:author="SHS Hebbal" w:date="2025-02-02T16:08:00Z" w16du:dateUtc="2025-02-02T10:38:00Z">
              <w:r>
                <w:rPr>
                  <w:rFonts w:ascii="Times New Roman" w:hAnsi="Times New Roman" w:cs="Times New Roman"/>
                  <w:bCs/>
                  <w:sz w:val="24"/>
                  <w:szCs w:val="24"/>
                </w:rPr>
                <w:t xml:space="preserve"> varies according to the law v=α</w:t>
              </w:r>
            </w:ins>
            <m:oMath>
              <m:rad>
                <m:radPr>
                  <m:degHide m:val="1"/>
                  <m:ctrlPr>
                    <w:ins w:id="43" w:author="SHS Hebbal" w:date="2025-02-02T16:08:00Z" w16du:dateUtc="2025-02-02T10:38:00Z">
                      <w:rPr>
                        <w:rFonts w:ascii="Cambria Math" w:hAnsi="Cambria Math" w:cs="Times New Roman"/>
                        <w:bCs/>
                        <w:i/>
                        <w:sz w:val="24"/>
                        <w:szCs w:val="24"/>
                      </w:rPr>
                    </w:ins>
                  </m:ctrlPr>
                </m:radPr>
                <m:deg/>
                <m:e>
                  <m:r>
                    <w:ins w:id="44" w:author="SHS Hebbal" w:date="2025-02-02T16:08:00Z" w16du:dateUtc="2025-02-02T10:38:00Z">
                      <w:rPr>
                        <w:rFonts w:ascii="Cambria Math" w:hAnsi="Cambria Math" w:cs="Times New Roman"/>
                        <w:sz w:val="24"/>
                        <w:szCs w:val="24"/>
                      </w:rPr>
                      <m:t>s</m:t>
                    </w:ins>
                  </m:r>
                </m:e>
              </m:rad>
            </m:oMath>
            <w:ins w:id="45" w:author="SHS Hebbal" w:date="2025-02-02T16:08:00Z" w16du:dateUtc="2025-02-02T10:38:00Z">
              <w:r>
                <w:rPr>
                  <w:rFonts w:ascii="Times New Roman" w:eastAsiaTheme="minorEastAsia" w:hAnsi="Times New Roman" w:cs="Times New Roman"/>
                  <w:bCs/>
                  <w:sz w:val="24"/>
                  <w:szCs w:val="24"/>
                </w:rPr>
                <w:t xml:space="preserve">, where </w:t>
              </w:r>
              <w:r>
                <w:rPr>
                  <w:rFonts w:ascii="Times New Roman" w:hAnsi="Times New Roman" w:cs="Times New Roman"/>
                  <w:bCs/>
                  <w:sz w:val="24"/>
                  <w:szCs w:val="24"/>
                </w:rPr>
                <w:t>α</w:t>
              </w:r>
              <w:r>
                <w:rPr>
                  <w:rFonts w:ascii="Times New Roman" w:hAnsi="Times New Roman" w:cs="Times New Roman"/>
                  <w:bCs/>
                  <w:sz w:val="24"/>
                  <w:szCs w:val="24"/>
                </w:rPr>
                <w:t xml:space="preserve"> is constant and </w:t>
              </w:r>
            </w:ins>
            <w:ins w:id="46" w:author="SHS Hebbal" w:date="2025-02-02T16:09:00Z" w16du:dateUtc="2025-02-02T10:39:00Z">
              <w:r>
                <w:rPr>
                  <w:rFonts w:ascii="Times New Roman" w:hAnsi="Times New Roman" w:cs="Times New Roman"/>
                  <w:bCs/>
                  <w:sz w:val="24"/>
                  <w:szCs w:val="24"/>
                </w:rPr>
                <w:t>s is the distance covered. Find the total work done by all the forces acting on the locomotive du</w:t>
              </w:r>
            </w:ins>
            <w:ins w:id="47" w:author="SHS Hebbal" w:date="2025-02-02T16:10:00Z" w16du:dateUtc="2025-02-02T10:40:00Z">
              <w:r>
                <w:rPr>
                  <w:rFonts w:ascii="Times New Roman" w:hAnsi="Times New Roman" w:cs="Times New Roman"/>
                  <w:bCs/>
                  <w:sz w:val="24"/>
                  <w:szCs w:val="24"/>
                </w:rPr>
                <w:t>ring first 1 second after the beginning of the motion.</w:t>
              </w:r>
            </w:ins>
          </w:p>
          <w:p w14:paraId="70C69407" w14:textId="77777777" w:rsidR="00D30721" w:rsidRDefault="00D30721" w:rsidP="00D30721">
            <w:pPr>
              <w:jc w:val="center"/>
              <w:rPr>
                <w:ins w:id="48" w:author="SHS Hebbal" w:date="2025-02-02T16:10:00Z" w16du:dateUtc="2025-02-02T10:40:00Z"/>
                <w:rFonts w:ascii="Times New Roman" w:hAnsi="Times New Roman" w:cs="Times New Roman"/>
                <w:b/>
                <w:sz w:val="24"/>
                <w:szCs w:val="24"/>
              </w:rPr>
            </w:pPr>
            <w:ins w:id="49" w:author="SHS Hebbal" w:date="2025-02-02T16:10:00Z" w16du:dateUtc="2025-02-02T10:40:00Z">
              <w:r w:rsidRPr="00D30721">
                <w:rPr>
                  <w:rFonts w:ascii="Times New Roman" w:hAnsi="Times New Roman" w:cs="Times New Roman"/>
                  <w:b/>
                  <w:sz w:val="24"/>
                  <w:szCs w:val="24"/>
                  <w:rPrChange w:id="50" w:author="SHS Hebbal" w:date="2025-02-02T16:10:00Z" w16du:dateUtc="2025-02-02T10:40:00Z">
                    <w:rPr>
                      <w:rFonts w:ascii="Times New Roman" w:hAnsi="Times New Roman" w:cs="Times New Roman"/>
                      <w:bCs/>
                      <w:sz w:val="24"/>
                      <w:szCs w:val="24"/>
                    </w:rPr>
                  </w:rPrChange>
                </w:rPr>
                <w:t>OR</w:t>
              </w:r>
            </w:ins>
          </w:p>
          <w:p w14:paraId="6E1B83D0" w14:textId="6695F1C1" w:rsidR="00D30721" w:rsidRPr="00D30721" w:rsidRDefault="00D30721" w:rsidP="00D30721">
            <w:pPr>
              <w:rPr>
                <w:ins w:id="51" w:author="SHS Hebbal" w:date="2025-02-02T16:12:00Z" w16du:dateUtc="2025-02-02T10:42:00Z"/>
                <w:rFonts w:ascii="Times New Roman" w:hAnsi="Times New Roman" w:cs="Times New Roman"/>
                <w:bCs/>
                <w:sz w:val="24"/>
                <w:szCs w:val="24"/>
              </w:rPr>
            </w:pPr>
            <w:ins w:id="52" w:author="SHS Hebbal" w:date="2025-02-02T16:10:00Z" w16du:dateUtc="2025-02-02T10:40:00Z">
              <w:r>
                <w:rPr>
                  <w:rFonts w:ascii="Times New Roman" w:hAnsi="Times New Roman" w:cs="Times New Roman"/>
                  <w:bCs/>
                  <w:sz w:val="24"/>
                  <w:szCs w:val="24"/>
                </w:rPr>
                <w:t xml:space="preserve">a) </w:t>
              </w:r>
            </w:ins>
            <w:ins w:id="53" w:author="SHS Hebbal" w:date="2025-02-02T16:12:00Z" w16du:dateUtc="2025-02-02T10:42:00Z">
              <w:r>
                <w:rPr>
                  <w:rFonts w:ascii="Times New Roman" w:hAnsi="Times New Roman" w:cs="Times New Roman"/>
                  <w:bCs/>
                  <w:sz w:val="24"/>
                  <w:szCs w:val="24"/>
                </w:rPr>
                <w:t>D</w:t>
              </w:r>
              <w:r w:rsidRPr="00D30721">
                <w:rPr>
                  <w:rFonts w:ascii="Times New Roman" w:hAnsi="Times New Roman" w:cs="Times New Roman"/>
                  <w:bCs/>
                  <w:sz w:val="24"/>
                  <w:szCs w:val="24"/>
                </w:rPr>
                <w:t>erive an expression for the kinetic energy of a</w:t>
              </w:r>
              <w:r>
                <w:rPr>
                  <w:rFonts w:ascii="Times New Roman" w:hAnsi="Times New Roman" w:cs="Times New Roman"/>
                  <w:bCs/>
                  <w:sz w:val="24"/>
                  <w:szCs w:val="24"/>
                </w:rPr>
                <w:t xml:space="preserve"> </w:t>
              </w:r>
              <w:r w:rsidRPr="00D30721">
                <w:rPr>
                  <w:rFonts w:ascii="Times New Roman" w:hAnsi="Times New Roman" w:cs="Times New Roman"/>
                  <w:bCs/>
                  <w:sz w:val="24"/>
                  <w:szCs w:val="24"/>
                </w:rPr>
                <w:t>b</w:t>
              </w:r>
              <w:r>
                <w:rPr>
                  <w:rFonts w:ascii="Times New Roman" w:hAnsi="Times New Roman" w:cs="Times New Roman"/>
                  <w:bCs/>
                  <w:sz w:val="24"/>
                  <w:szCs w:val="24"/>
                </w:rPr>
                <w:t>od</w:t>
              </w:r>
              <w:r w:rsidRPr="00D30721">
                <w:rPr>
                  <w:rFonts w:ascii="Times New Roman" w:hAnsi="Times New Roman" w:cs="Times New Roman"/>
                  <w:bCs/>
                  <w:sz w:val="24"/>
                  <w:szCs w:val="24"/>
                </w:rPr>
                <w:t xml:space="preserve">y calculus method. </w:t>
              </w:r>
              <w:r>
                <w:rPr>
                  <w:rFonts w:ascii="Times New Roman" w:hAnsi="Times New Roman" w:cs="Times New Roman"/>
                  <w:bCs/>
                  <w:sz w:val="24"/>
                  <w:szCs w:val="24"/>
                </w:rPr>
                <w:t>D</w:t>
              </w:r>
              <w:r w:rsidRPr="00D30721">
                <w:rPr>
                  <w:rFonts w:ascii="Times New Roman" w:hAnsi="Times New Roman" w:cs="Times New Roman"/>
                  <w:bCs/>
                  <w:sz w:val="24"/>
                  <w:szCs w:val="24"/>
                </w:rPr>
                <w:t>educe its relation with linear</w:t>
              </w:r>
              <w:r>
                <w:rPr>
                  <w:rFonts w:ascii="Times New Roman" w:hAnsi="Times New Roman" w:cs="Times New Roman"/>
                  <w:bCs/>
                  <w:sz w:val="24"/>
                  <w:szCs w:val="24"/>
                </w:rPr>
                <w:t xml:space="preserve"> </w:t>
              </w:r>
              <w:r w:rsidRPr="00D30721">
                <w:rPr>
                  <w:rFonts w:ascii="Times New Roman" w:hAnsi="Times New Roman" w:cs="Times New Roman"/>
                  <w:bCs/>
                  <w:sz w:val="24"/>
                  <w:szCs w:val="24"/>
                </w:rPr>
                <w:t>momentum</w:t>
              </w:r>
            </w:ins>
          </w:p>
          <w:p w14:paraId="41F8A220" w14:textId="10133E57" w:rsidR="00BB715A" w:rsidRDefault="00D30721" w:rsidP="00BB715A">
            <w:pPr>
              <w:rPr>
                <w:ins w:id="54" w:author="SHS Hebbal" w:date="2025-02-02T16:34:00Z" w16du:dateUtc="2025-02-02T11:04:00Z"/>
                <w:rFonts w:ascii="Times New Roman" w:hAnsi="Times New Roman" w:cs="Times New Roman"/>
                <w:bCs/>
                <w:sz w:val="24"/>
                <w:szCs w:val="24"/>
              </w:rPr>
            </w:pPr>
            <w:ins w:id="55" w:author="SHS Hebbal" w:date="2025-02-02T16:13:00Z" w16du:dateUtc="2025-02-02T10:43:00Z">
              <w:r>
                <w:rPr>
                  <w:rFonts w:ascii="Times New Roman" w:hAnsi="Times New Roman" w:cs="Times New Roman"/>
                  <w:bCs/>
                  <w:sz w:val="24"/>
                  <w:szCs w:val="24"/>
                </w:rPr>
                <w:t>b)</w:t>
              </w:r>
            </w:ins>
            <w:ins w:id="56" w:author="SHS Hebbal" w:date="2025-02-02T16:34:00Z" w16du:dateUtc="2025-02-02T11:04:00Z">
              <w:r w:rsidR="00BB715A">
                <w:rPr>
                  <w:rFonts w:ascii="Times New Roman" w:hAnsi="Times New Roman" w:cs="Times New Roman"/>
                  <w:bCs/>
                  <w:sz w:val="24"/>
                  <w:szCs w:val="24"/>
                </w:rPr>
                <w:t xml:space="preserve"> </w:t>
              </w:r>
            </w:ins>
            <w:ins w:id="57" w:author="SHS Hebbal" w:date="2025-02-02T16:13:00Z" w16du:dateUtc="2025-02-02T10:43:00Z">
              <w:r w:rsidR="0036536D">
                <w:rPr>
                  <w:rFonts w:ascii="Times New Roman" w:hAnsi="Times New Roman" w:cs="Times New Roman"/>
                  <w:bCs/>
                  <w:sz w:val="24"/>
                  <w:szCs w:val="24"/>
                </w:rPr>
                <w:t>T</w:t>
              </w:r>
            </w:ins>
            <w:ins w:id="58" w:author="SHS Hebbal" w:date="2025-02-02T16:12:00Z" w16du:dateUtc="2025-02-02T10:42:00Z">
              <w:r w:rsidRPr="00D30721">
                <w:rPr>
                  <w:rFonts w:ascii="Times New Roman" w:hAnsi="Times New Roman" w:cs="Times New Roman"/>
                  <w:bCs/>
                  <w:sz w:val="24"/>
                  <w:szCs w:val="24"/>
                </w:rPr>
                <w:t>wo identical</w:t>
              </w:r>
            </w:ins>
            <w:ins w:id="59" w:author="SHS Hebbal" w:date="2025-02-02T16:13:00Z" w16du:dateUtc="2025-02-02T10:43:00Z">
              <w:r w:rsidR="0036536D">
                <w:rPr>
                  <w:rFonts w:ascii="Times New Roman" w:hAnsi="Times New Roman" w:cs="Times New Roman"/>
                  <w:bCs/>
                  <w:sz w:val="24"/>
                  <w:szCs w:val="24"/>
                </w:rPr>
                <w:t xml:space="preserve"> </w:t>
              </w:r>
            </w:ins>
            <w:ins w:id="60" w:author="SHS Hebbal" w:date="2025-02-02T16:12:00Z" w16du:dateUtc="2025-02-02T10:42:00Z">
              <w:r w:rsidRPr="00D30721">
                <w:rPr>
                  <w:rFonts w:ascii="Times New Roman" w:hAnsi="Times New Roman" w:cs="Times New Roman"/>
                  <w:bCs/>
                  <w:sz w:val="24"/>
                  <w:szCs w:val="24"/>
                </w:rPr>
                <w:t>5kg blocks are moving with same</w:t>
              </w:r>
            </w:ins>
            <w:ins w:id="61" w:author="SHS Hebbal" w:date="2025-02-02T16:32:00Z" w16du:dateUtc="2025-02-02T11:02:00Z">
              <w:r w:rsidR="00BB715A">
                <w:rPr>
                  <w:rFonts w:ascii="Times New Roman" w:hAnsi="Times New Roman" w:cs="Times New Roman"/>
                  <w:bCs/>
                  <w:sz w:val="24"/>
                  <w:szCs w:val="24"/>
                </w:rPr>
                <w:t xml:space="preserve"> </w:t>
              </w:r>
            </w:ins>
            <w:ins w:id="62" w:author="SHS Hebbal" w:date="2025-02-02T16:12:00Z" w16du:dateUtc="2025-02-02T10:42:00Z">
              <w:r w:rsidRPr="00D30721">
                <w:rPr>
                  <w:rFonts w:ascii="Times New Roman" w:hAnsi="Times New Roman" w:cs="Times New Roman"/>
                  <w:bCs/>
                  <w:sz w:val="24"/>
                  <w:szCs w:val="24"/>
                </w:rPr>
                <w:t>speed 2 m</w:t>
              </w:r>
            </w:ins>
            <w:ins w:id="63" w:author="SHS Hebbal" w:date="2025-02-02T16:32:00Z" w16du:dateUtc="2025-02-02T11:02:00Z">
              <w:r w:rsidR="00BB715A">
                <w:rPr>
                  <w:rFonts w:ascii="Times New Roman" w:hAnsi="Times New Roman" w:cs="Times New Roman"/>
                  <w:bCs/>
                  <w:sz w:val="24"/>
                  <w:szCs w:val="24"/>
                </w:rPr>
                <w:t>/</w:t>
              </w:r>
            </w:ins>
            <w:ins w:id="64" w:author="SHS Hebbal" w:date="2025-02-02T16:12:00Z" w16du:dateUtc="2025-02-02T10:42:00Z">
              <w:r w:rsidRPr="00D30721">
                <w:rPr>
                  <w:rFonts w:ascii="Times New Roman" w:hAnsi="Times New Roman" w:cs="Times New Roman"/>
                  <w:bCs/>
                  <w:sz w:val="24"/>
                  <w:szCs w:val="24"/>
                </w:rPr>
                <w:t>s towards each other along a fr</w:t>
              </w:r>
            </w:ins>
            <w:ins w:id="65" w:author="SHS Hebbal" w:date="2025-02-02T16:33:00Z" w16du:dateUtc="2025-02-02T11:03:00Z">
              <w:r w:rsidR="00BB715A">
                <w:rPr>
                  <w:rFonts w:ascii="Times New Roman" w:hAnsi="Times New Roman" w:cs="Times New Roman"/>
                  <w:bCs/>
                  <w:sz w:val="24"/>
                  <w:szCs w:val="24"/>
                </w:rPr>
                <w:t>i</w:t>
              </w:r>
            </w:ins>
            <w:ins w:id="66" w:author="SHS Hebbal" w:date="2025-02-02T16:12:00Z" w16du:dateUtc="2025-02-02T10:42:00Z">
              <w:r w:rsidRPr="00D30721">
                <w:rPr>
                  <w:rFonts w:ascii="Times New Roman" w:hAnsi="Times New Roman" w:cs="Times New Roman"/>
                  <w:bCs/>
                  <w:sz w:val="24"/>
                  <w:szCs w:val="24"/>
                </w:rPr>
                <w:t>ctionless</w:t>
              </w:r>
            </w:ins>
            <w:ins w:id="67" w:author="SHS Hebbal" w:date="2025-02-02T16:33:00Z" w16du:dateUtc="2025-02-02T11:03:00Z">
              <w:r w:rsidR="00BB715A">
                <w:rPr>
                  <w:rFonts w:ascii="Times New Roman" w:hAnsi="Times New Roman" w:cs="Times New Roman"/>
                  <w:bCs/>
                  <w:sz w:val="24"/>
                  <w:szCs w:val="24"/>
                </w:rPr>
                <w:t xml:space="preserve"> </w:t>
              </w:r>
            </w:ins>
            <w:ins w:id="68" w:author="SHS Hebbal" w:date="2025-02-02T16:12:00Z" w16du:dateUtc="2025-02-02T10:42:00Z">
              <w:r w:rsidRPr="00D30721">
                <w:rPr>
                  <w:rFonts w:ascii="Times New Roman" w:hAnsi="Times New Roman" w:cs="Times New Roman"/>
                  <w:bCs/>
                  <w:sz w:val="24"/>
                  <w:szCs w:val="24"/>
                </w:rPr>
                <w:t>horizontal surface</w:t>
              </w:r>
            </w:ins>
            <w:ins w:id="69" w:author="SHS Hebbal" w:date="2025-02-02T16:33:00Z" w16du:dateUtc="2025-02-02T11:03:00Z">
              <w:r w:rsidR="00BB715A">
                <w:rPr>
                  <w:rFonts w:ascii="Times New Roman" w:hAnsi="Times New Roman" w:cs="Times New Roman"/>
                  <w:bCs/>
                  <w:sz w:val="24"/>
                  <w:szCs w:val="24"/>
                </w:rPr>
                <w:t>.</w:t>
              </w:r>
            </w:ins>
            <w:ins w:id="70" w:author="SHS Hebbal" w:date="2025-02-02T16:12:00Z" w16du:dateUtc="2025-02-02T10:42:00Z">
              <w:r w:rsidRPr="00D30721">
                <w:rPr>
                  <w:rFonts w:ascii="Times New Roman" w:hAnsi="Times New Roman" w:cs="Times New Roman"/>
                  <w:bCs/>
                  <w:sz w:val="24"/>
                  <w:szCs w:val="24"/>
                </w:rPr>
                <w:t xml:space="preserve"> The two blocks collide</w:t>
              </w:r>
            </w:ins>
            <w:ins w:id="71" w:author="SHS Hebbal" w:date="2025-02-02T16:33:00Z" w16du:dateUtc="2025-02-02T11:03:00Z">
              <w:r w:rsidR="00BB715A">
                <w:rPr>
                  <w:rFonts w:ascii="Times New Roman" w:hAnsi="Times New Roman" w:cs="Times New Roman"/>
                  <w:bCs/>
                  <w:sz w:val="24"/>
                  <w:szCs w:val="24"/>
                </w:rPr>
                <w:t>,</w:t>
              </w:r>
            </w:ins>
            <w:ins w:id="72" w:author="SHS Hebbal" w:date="2025-02-02T16:12:00Z" w16du:dateUtc="2025-02-02T10:42:00Z">
              <w:r w:rsidRPr="00D30721">
                <w:rPr>
                  <w:rFonts w:ascii="Times New Roman" w:hAnsi="Times New Roman" w:cs="Times New Roman"/>
                  <w:bCs/>
                  <w:sz w:val="24"/>
                  <w:szCs w:val="24"/>
                </w:rPr>
                <w:t xml:space="preserve"> stick</w:t>
              </w:r>
            </w:ins>
            <w:ins w:id="73" w:author="SHS Hebbal" w:date="2025-02-02T16:33:00Z" w16du:dateUtc="2025-02-02T11:03:00Z">
              <w:r w:rsidR="00BB715A">
                <w:rPr>
                  <w:rFonts w:ascii="Times New Roman" w:hAnsi="Times New Roman" w:cs="Times New Roman"/>
                  <w:bCs/>
                  <w:sz w:val="24"/>
                  <w:szCs w:val="24"/>
                </w:rPr>
                <w:t xml:space="preserve"> </w:t>
              </w:r>
            </w:ins>
            <w:ins w:id="74" w:author="SHS Hebbal" w:date="2025-02-02T16:12:00Z" w16du:dateUtc="2025-02-02T10:42:00Z">
              <w:r w:rsidRPr="00D30721">
                <w:rPr>
                  <w:rFonts w:ascii="Times New Roman" w:hAnsi="Times New Roman" w:cs="Times New Roman"/>
                  <w:bCs/>
                  <w:sz w:val="24"/>
                  <w:szCs w:val="24"/>
                </w:rPr>
                <w:t>together and come to rest. Conside</w:t>
              </w:r>
            </w:ins>
            <w:ins w:id="75" w:author="SHS Hebbal" w:date="2025-02-02T16:33:00Z" w16du:dateUtc="2025-02-02T11:03:00Z">
              <w:r w:rsidR="00BB715A">
                <w:rPr>
                  <w:rFonts w:ascii="Times New Roman" w:hAnsi="Times New Roman" w:cs="Times New Roman"/>
                  <w:bCs/>
                  <w:sz w:val="24"/>
                  <w:szCs w:val="24"/>
                </w:rPr>
                <w:t>r</w:t>
              </w:r>
            </w:ins>
            <w:ins w:id="76" w:author="SHS Hebbal" w:date="2025-02-02T16:12:00Z" w16du:dateUtc="2025-02-02T10:42:00Z">
              <w:r w:rsidRPr="00D30721">
                <w:rPr>
                  <w:rFonts w:ascii="Times New Roman" w:hAnsi="Times New Roman" w:cs="Times New Roman"/>
                  <w:bCs/>
                  <w:sz w:val="24"/>
                  <w:szCs w:val="24"/>
                </w:rPr>
                <w:t xml:space="preserve"> the two blocks</w:t>
              </w:r>
            </w:ins>
            <w:ins w:id="77" w:author="SHS Hebbal" w:date="2025-02-02T16:33:00Z" w16du:dateUtc="2025-02-02T11:03:00Z">
              <w:r w:rsidR="00BB715A" w:rsidRPr="00D30721">
                <w:rPr>
                  <w:rFonts w:ascii="Times New Roman" w:hAnsi="Times New Roman" w:cs="Times New Roman"/>
                  <w:bCs/>
                  <w:sz w:val="24"/>
                  <w:szCs w:val="24"/>
                </w:rPr>
                <w:t xml:space="preserve"> </w:t>
              </w:r>
              <w:r w:rsidR="00BB715A" w:rsidRPr="00D30721">
                <w:rPr>
                  <w:rFonts w:ascii="Times New Roman" w:hAnsi="Times New Roman" w:cs="Times New Roman"/>
                  <w:bCs/>
                  <w:sz w:val="24"/>
                  <w:szCs w:val="24"/>
                </w:rPr>
                <w:t>as a</w:t>
              </w:r>
              <w:r w:rsidR="00BB715A">
                <w:rPr>
                  <w:rFonts w:ascii="Times New Roman" w:hAnsi="Times New Roman" w:cs="Times New Roman"/>
                  <w:bCs/>
                  <w:sz w:val="24"/>
                  <w:szCs w:val="24"/>
                </w:rPr>
                <w:t xml:space="preserve"> </w:t>
              </w:r>
            </w:ins>
            <w:ins w:id="78" w:author="SHS Hebbal" w:date="2025-02-02T16:12:00Z" w16du:dateUtc="2025-02-02T10:42:00Z">
              <w:r w:rsidRPr="00D30721">
                <w:rPr>
                  <w:rFonts w:ascii="Times New Roman" w:hAnsi="Times New Roman" w:cs="Times New Roman"/>
                  <w:bCs/>
                  <w:sz w:val="24"/>
                  <w:szCs w:val="24"/>
                </w:rPr>
                <w:t xml:space="preserve">system. Calculate work done by </w:t>
              </w:r>
            </w:ins>
            <w:ins w:id="79" w:author="SHS Hebbal" w:date="2025-02-02T16:34:00Z" w16du:dateUtc="2025-02-02T11:04:00Z">
              <w:r w:rsidR="00BB715A">
                <w:rPr>
                  <w:rFonts w:ascii="Times New Roman" w:hAnsi="Times New Roman" w:cs="Times New Roman"/>
                  <w:bCs/>
                  <w:sz w:val="24"/>
                  <w:szCs w:val="24"/>
                </w:rPr>
                <w:t>(</w:t>
              </w:r>
              <w:proofErr w:type="spellStart"/>
              <w:r w:rsidR="00BB715A">
                <w:rPr>
                  <w:rFonts w:ascii="Times New Roman" w:hAnsi="Times New Roman" w:cs="Times New Roman"/>
                  <w:bCs/>
                  <w:sz w:val="24"/>
                  <w:szCs w:val="24"/>
                </w:rPr>
                <w:t>i</w:t>
              </w:r>
              <w:proofErr w:type="spellEnd"/>
              <w:r w:rsidR="00BB715A">
                <w:rPr>
                  <w:rFonts w:ascii="Times New Roman" w:hAnsi="Times New Roman" w:cs="Times New Roman"/>
                  <w:bCs/>
                  <w:sz w:val="24"/>
                  <w:szCs w:val="24"/>
                </w:rPr>
                <w:t xml:space="preserve">) </w:t>
              </w:r>
            </w:ins>
            <w:ins w:id="80" w:author="SHS Hebbal" w:date="2025-02-02T16:12:00Z" w16du:dateUtc="2025-02-02T10:42:00Z">
              <w:r w:rsidRPr="00D30721">
                <w:rPr>
                  <w:rFonts w:ascii="Times New Roman" w:hAnsi="Times New Roman" w:cs="Times New Roman"/>
                  <w:bCs/>
                  <w:sz w:val="24"/>
                  <w:szCs w:val="24"/>
                </w:rPr>
                <w:t>external</w:t>
              </w:r>
            </w:ins>
            <w:ins w:id="81" w:author="SHS Hebbal" w:date="2025-02-02T16:34:00Z" w16du:dateUtc="2025-02-02T11:04:00Z">
              <w:r w:rsidR="00BB715A">
                <w:rPr>
                  <w:rFonts w:ascii="Times New Roman" w:hAnsi="Times New Roman" w:cs="Times New Roman"/>
                  <w:bCs/>
                  <w:sz w:val="24"/>
                  <w:szCs w:val="24"/>
                </w:rPr>
                <w:t xml:space="preserve"> </w:t>
              </w:r>
            </w:ins>
            <w:ins w:id="82" w:author="SHS Hebbal" w:date="2025-02-02T16:12:00Z" w16du:dateUtc="2025-02-02T10:42:00Z">
              <w:r w:rsidRPr="00D30721">
                <w:rPr>
                  <w:rFonts w:ascii="Times New Roman" w:hAnsi="Times New Roman" w:cs="Times New Roman"/>
                  <w:bCs/>
                  <w:sz w:val="24"/>
                  <w:szCs w:val="24"/>
                </w:rPr>
                <w:t xml:space="preserve">forces and </w:t>
              </w:r>
            </w:ins>
          </w:p>
          <w:p w14:paraId="6866EDBB" w14:textId="77777777" w:rsidR="00BB715A" w:rsidRDefault="00D30721" w:rsidP="002E7789">
            <w:pPr>
              <w:rPr>
                <w:ins w:id="83" w:author="SHS Hebbal" w:date="2025-02-02T17:15:00Z" w16du:dateUtc="2025-02-02T11:45:00Z"/>
                <w:rFonts w:ascii="Times New Roman" w:hAnsi="Times New Roman" w:cs="Times New Roman"/>
                <w:bCs/>
                <w:sz w:val="24"/>
                <w:szCs w:val="24"/>
              </w:rPr>
            </w:pPr>
            <w:ins w:id="84" w:author="SHS Hebbal" w:date="2025-02-02T16:12:00Z" w16du:dateUtc="2025-02-02T10:42:00Z">
              <w:r w:rsidRPr="00D30721">
                <w:rPr>
                  <w:rFonts w:ascii="Times New Roman" w:hAnsi="Times New Roman" w:cs="Times New Roman"/>
                  <w:bCs/>
                  <w:sz w:val="24"/>
                  <w:szCs w:val="24"/>
                </w:rPr>
                <w:t>(ii) internal forces.</w:t>
              </w:r>
            </w:ins>
          </w:p>
          <w:p w14:paraId="33BDF001" w14:textId="688FAD03" w:rsidR="002E7789" w:rsidRPr="00D30721" w:rsidRDefault="002E7789" w:rsidP="002E7789">
            <w:pPr>
              <w:rPr>
                <w:rFonts w:ascii="Times New Roman" w:hAnsi="Times New Roman" w:cs="Times New Roman"/>
                <w:bCs/>
                <w:sz w:val="24"/>
                <w:szCs w:val="24"/>
              </w:rPr>
            </w:pPr>
          </w:p>
        </w:tc>
        <w:tc>
          <w:tcPr>
            <w:tcW w:w="425" w:type="dxa"/>
          </w:tcPr>
          <w:p w14:paraId="18AD323A"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5</w:t>
            </w:r>
          </w:p>
        </w:tc>
      </w:tr>
      <w:tr w:rsidR="006A4982" w14:paraId="6A4FB52F" w14:textId="77777777" w:rsidTr="00C817BA">
        <w:tc>
          <w:tcPr>
            <w:tcW w:w="562" w:type="dxa"/>
          </w:tcPr>
          <w:p w14:paraId="2E9EF4C0" w14:textId="77777777" w:rsidR="006A4982" w:rsidRPr="00DB7200" w:rsidRDefault="006A4982" w:rsidP="00187160">
            <w:pPr>
              <w:rPr>
                <w:rFonts w:ascii="Times New Roman" w:hAnsi="Times New Roman" w:cs="Times New Roman"/>
                <w:sz w:val="24"/>
                <w:szCs w:val="24"/>
              </w:rPr>
            </w:pPr>
            <w:r>
              <w:rPr>
                <w:rFonts w:ascii="Times New Roman" w:hAnsi="Times New Roman" w:cs="Times New Roman"/>
                <w:sz w:val="24"/>
                <w:szCs w:val="24"/>
              </w:rPr>
              <w:t>33.</w:t>
            </w:r>
          </w:p>
        </w:tc>
        <w:tc>
          <w:tcPr>
            <w:tcW w:w="8789" w:type="dxa"/>
          </w:tcPr>
          <w:p w14:paraId="08AEDD26" w14:textId="0F774959" w:rsidR="0037562A" w:rsidRPr="0037562A" w:rsidRDefault="0037562A" w:rsidP="0037562A">
            <w:pPr>
              <w:rPr>
                <w:ins w:id="85" w:author="SHS Hebbal" w:date="2025-02-02T16:35:00Z" w16du:dateUtc="2025-02-02T11:05:00Z"/>
                <w:rFonts w:ascii="Times New Roman" w:hAnsi="Times New Roman" w:cs="Times New Roman"/>
                <w:bCs/>
                <w:sz w:val="24"/>
                <w:szCs w:val="24"/>
              </w:rPr>
            </w:pPr>
            <w:ins w:id="86" w:author="SHS Hebbal" w:date="2025-02-02T16:35:00Z" w16du:dateUtc="2025-02-02T11:05:00Z">
              <w:r w:rsidRPr="0037562A">
                <w:rPr>
                  <w:rFonts w:ascii="Times New Roman" w:hAnsi="Times New Roman" w:cs="Times New Roman"/>
                  <w:bCs/>
                  <w:sz w:val="24"/>
                  <w:szCs w:val="24"/>
                </w:rPr>
                <w:t>a) In SH</w:t>
              </w:r>
              <w:r>
                <w:rPr>
                  <w:rFonts w:ascii="Times New Roman" w:hAnsi="Times New Roman" w:cs="Times New Roman"/>
                  <w:bCs/>
                  <w:sz w:val="24"/>
                  <w:szCs w:val="24"/>
                </w:rPr>
                <w:t>M</w:t>
              </w:r>
              <w:r w:rsidRPr="0037562A">
                <w:rPr>
                  <w:rFonts w:ascii="Times New Roman" w:hAnsi="Times New Roman" w:cs="Times New Roman"/>
                  <w:bCs/>
                  <w:sz w:val="24"/>
                  <w:szCs w:val="24"/>
                </w:rPr>
                <w:t xml:space="preserve"> of a particle, d</w:t>
              </w:r>
              <w:r>
                <w:rPr>
                  <w:rFonts w:ascii="Times New Roman" w:hAnsi="Times New Roman" w:cs="Times New Roman"/>
                  <w:bCs/>
                  <w:sz w:val="24"/>
                  <w:szCs w:val="24"/>
                </w:rPr>
                <w:t>r</w:t>
              </w:r>
              <w:r w:rsidRPr="0037562A">
                <w:rPr>
                  <w:rFonts w:ascii="Times New Roman" w:hAnsi="Times New Roman" w:cs="Times New Roman"/>
                  <w:bCs/>
                  <w:sz w:val="24"/>
                  <w:szCs w:val="24"/>
                </w:rPr>
                <w:t>aw graphs showing the</w:t>
              </w:r>
              <w:r>
                <w:rPr>
                  <w:rFonts w:ascii="Times New Roman" w:hAnsi="Times New Roman" w:cs="Times New Roman"/>
                  <w:bCs/>
                  <w:sz w:val="24"/>
                  <w:szCs w:val="24"/>
                </w:rPr>
                <w:t xml:space="preserve"> </w:t>
              </w:r>
              <w:r w:rsidRPr="0037562A">
                <w:rPr>
                  <w:rFonts w:ascii="Times New Roman" w:hAnsi="Times New Roman" w:cs="Times New Roman"/>
                  <w:bCs/>
                  <w:sz w:val="24"/>
                  <w:szCs w:val="24"/>
                </w:rPr>
                <w:t>variation in</w:t>
              </w:r>
              <w:r>
                <w:rPr>
                  <w:rFonts w:ascii="Times New Roman" w:hAnsi="Times New Roman" w:cs="Times New Roman"/>
                  <w:bCs/>
                  <w:sz w:val="24"/>
                  <w:szCs w:val="24"/>
                </w:rPr>
                <w:t xml:space="preserve"> </w:t>
              </w:r>
              <w:r w:rsidRPr="0037562A">
                <w:rPr>
                  <w:rFonts w:ascii="Times New Roman" w:hAnsi="Times New Roman" w:cs="Times New Roman"/>
                  <w:bCs/>
                  <w:sz w:val="24"/>
                  <w:szCs w:val="24"/>
                </w:rPr>
                <w:t>(</w:t>
              </w:r>
              <w:proofErr w:type="spellStart"/>
              <w:r w:rsidRPr="0037562A">
                <w:rPr>
                  <w:rFonts w:ascii="Times New Roman" w:hAnsi="Times New Roman" w:cs="Times New Roman"/>
                  <w:bCs/>
                  <w:sz w:val="24"/>
                  <w:szCs w:val="24"/>
                </w:rPr>
                <w:t>i</w:t>
              </w:r>
              <w:proofErr w:type="spellEnd"/>
              <w:r w:rsidRPr="0037562A">
                <w:rPr>
                  <w:rFonts w:ascii="Times New Roman" w:hAnsi="Times New Roman" w:cs="Times New Roman"/>
                  <w:bCs/>
                  <w:sz w:val="24"/>
                  <w:szCs w:val="24"/>
                </w:rPr>
                <w:t xml:space="preserve">) displacement, </w:t>
              </w:r>
              <w:r>
                <w:rPr>
                  <w:rFonts w:ascii="Times New Roman" w:hAnsi="Times New Roman" w:cs="Times New Roman"/>
                  <w:bCs/>
                  <w:sz w:val="24"/>
                  <w:szCs w:val="24"/>
                </w:rPr>
                <w:t xml:space="preserve">(ii) </w:t>
              </w:r>
              <w:r w:rsidRPr="0037562A">
                <w:rPr>
                  <w:rFonts w:ascii="Times New Roman" w:hAnsi="Times New Roman" w:cs="Times New Roman"/>
                  <w:bCs/>
                  <w:sz w:val="24"/>
                  <w:szCs w:val="24"/>
                </w:rPr>
                <w:t xml:space="preserve">velocity and </w:t>
              </w:r>
              <w:r>
                <w:rPr>
                  <w:rFonts w:ascii="Times New Roman" w:hAnsi="Times New Roman" w:cs="Times New Roman"/>
                  <w:bCs/>
                  <w:sz w:val="24"/>
                  <w:szCs w:val="24"/>
                </w:rPr>
                <w:t xml:space="preserve">(iii) </w:t>
              </w:r>
              <w:r w:rsidRPr="0037562A">
                <w:rPr>
                  <w:rFonts w:ascii="Times New Roman" w:hAnsi="Times New Roman" w:cs="Times New Roman"/>
                  <w:bCs/>
                  <w:sz w:val="24"/>
                  <w:szCs w:val="24"/>
                </w:rPr>
                <w:t>acceleration</w:t>
              </w:r>
            </w:ins>
            <w:ins w:id="87" w:author="SHS Hebbal" w:date="2025-02-02T16:36:00Z" w16du:dateUtc="2025-02-02T11:06:00Z">
              <w:r>
                <w:rPr>
                  <w:rFonts w:ascii="Times New Roman" w:hAnsi="Times New Roman" w:cs="Times New Roman"/>
                  <w:bCs/>
                  <w:sz w:val="24"/>
                  <w:szCs w:val="24"/>
                </w:rPr>
                <w:t xml:space="preserve"> </w:t>
              </w:r>
            </w:ins>
            <w:ins w:id="88" w:author="SHS Hebbal" w:date="2025-02-02T16:35:00Z" w16du:dateUtc="2025-02-02T11:05:00Z">
              <w:r w:rsidRPr="0037562A">
                <w:rPr>
                  <w:rFonts w:ascii="Times New Roman" w:hAnsi="Times New Roman" w:cs="Times New Roman"/>
                  <w:bCs/>
                  <w:sz w:val="24"/>
                  <w:szCs w:val="24"/>
                </w:rPr>
                <w:t xml:space="preserve">with time. Hence discuss the phase relationship </w:t>
              </w:r>
            </w:ins>
            <w:ins w:id="89" w:author="SHS Hebbal" w:date="2025-02-02T16:36:00Z" w16du:dateUtc="2025-02-02T11:06:00Z">
              <w:r>
                <w:rPr>
                  <w:rFonts w:ascii="Times New Roman" w:hAnsi="Times New Roman" w:cs="Times New Roman"/>
                  <w:bCs/>
                  <w:sz w:val="24"/>
                  <w:szCs w:val="24"/>
                </w:rPr>
                <w:t>between</w:t>
              </w:r>
            </w:ins>
          </w:p>
          <w:p w14:paraId="3766A584" w14:textId="77777777" w:rsidR="0037562A" w:rsidRPr="0037562A" w:rsidRDefault="0037562A" w:rsidP="0037562A">
            <w:pPr>
              <w:rPr>
                <w:ins w:id="90" w:author="SHS Hebbal" w:date="2025-02-02T16:35:00Z" w16du:dateUtc="2025-02-02T11:05:00Z"/>
                <w:rFonts w:ascii="Times New Roman" w:hAnsi="Times New Roman" w:cs="Times New Roman"/>
                <w:bCs/>
                <w:sz w:val="24"/>
                <w:szCs w:val="24"/>
              </w:rPr>
            </w:pPr>
            <w:ins w:id="91" w:author="SHS Hebbal" w:date="2025-02-02T16:35:00Z" w16du:dateUtc="2025-02-02T11:05:00Z">
              <w:r w:rsidRPr="0037562A">
                <w:rPr>
                  <w:rFonts w:ascii="Times New Roman" w:hAnsi="Times New Roman" w:cs="Times New Roman"/>
                  <w:bCs/>
                  <w:sz w:val="24"/>
                  <w:szCs w:val="24"/>
                </w:rPr>
                <w:t>them using proper equations</w:t>
              </w:r>
            </w:ins>
          </w:p>
          <w:p w14:paraId="2DA82633" w14:textId="09797CDC" w:rsidR="0037562A" w:rsidRPr="0037562A" w:rsidRDefault="0037562A" w:rsidP="0037562A">
            <w:pPr>
              <w:rPr>
                <w:ins w:id="92" w:author="SHS Hebbal" w:date="2025-02-02T16:35:00Z" w16du:dateUtc="2025-02-02T11:05:00Z"/>
                <w:rFonts w:ascii="Times New Roman" w:hAnsi="Times New Roman" w:cs="Times New Roman"/>
                <w:bCs/>
                <w:sz w:val="24"/>
                <w:szCs w:val="24"/>
              </w:rPr>
            </w:pPr>
            <w:ins w:id="93" w:author="SHS Hebbal" w:date="2025-02-02T16:36:00Z" w16du:dateUtc="2025-02-02T11:06:00Z">
              <w:r>
                <w:rPr>
                  <w:rFonts w:ascii="Times New Roman" w:hAnsi="Times New Roman" w:cs="Times New Roman"/>
                  <w:bCs/>
                  <w:sz w:val="24"/>
                  <w:szCs w:val="24"/>
                </w:rPr>
                <w:t>b</w:t>
              </w:r>
            </w:ins>
            <w:ins w:id="94" w:author="SHS Hebbal" w:date="2025-02-02T16:35:00Z" w16du:dateUtc="2025-02-02T11:05:00Z">
              <w:r w:rsidRPr="0037562A">
                <w:rPr>
                  <w:rFonts w:ascii="Times New Roman" w:hAnsi="Times New Roman" w:cs="Times New Roman"/>
                  <w:bCs/>
                  <w:sz w:val="24"/>
                  <w:szCs w:val="24"/>
                </w:rPr>
                <w:t>) If the following functions represent</w:t>
              </w:r>
            </w:ins>
            <w:ins w:id="95" w:author="SHS Hebbal" w:date="2025-02-02T16:36:00Z" w16du:dateUtc="2025-02-02T11:06:00Z">
              <w:r>
                <w:rPr>
                  <w:rFonts w:ascii="Times New Roman" w:hAnsi="Times New Roman" w:cs="Times New Roman"/>
                  <w:bCs/>
                  <w:sz w:val="24"/>
                  <w:szCs w:val="24"/>
                </w:rPr>
                <w:t>s</w:t>
              </w:r>
            </w:ins>
            <w:ins w:id="96" w:author="SHS Hebbal" w:date="2025-02-02T16:35:00Z" w16du:dateUtc="2025-02-02T11:05:00Z">
              <w:r w:rsidRPr="0037562A">
                <w:rPr>
                  <w:rFonts w:ascii="Times New Roman" w:hAnsi="Times New Roman" w:cs="Times New Roman"/>
                  <w:bCs/>
                  <w:sz w:val="24"/>
                  <w:szCs w:val="24"/>
                </w:rPr>
                <w:t xml:space="preserve"> SHM of a particle,</w:t>
              </w:r>
            </w:ins>
            <w:ins w:id="97" w:author="SHS Hebbal" w:date="2025-02-02T16:36:00Z" w16du:dateUtc="2025-02-02T11:06:00Z">
              <w:r>
                <w:rPr>
                  <w:rFonts w:ascii="Times New Roman" w:hAnsi="Times New Roman" w:cs="Times New Roman"/>
                  <w:bCs/>
                  <w:sz w:val="24"/>
                  <w:szCs w:val="24"/>
                </w:rPr>
                <w:t xml:space="preserve"> </w:t>
              </w:r>
            </w:ins>
            <w:ins w:id="98" w:author="SHS Hebbal" w:date="2025-02-02T16:35:00Z" w16du:dateUtc="2025-02-02T11:05:00Z">
              <w:r w:rsidRPr="0037562A">
                <w:rPr>
                  <w:rFonts w:ascii="Times New Roman" w:hAnsi="Times New Roman" w:cs="Times New Roman"/>
                  <w:bCs/>
                  <w:sz w:val="24"/>
                  <w:szCs w:val="24"/>
                </w:rPr>
                <w:t>find the amplitude of oscillation,</w:t>
              </w:r>
            </w:ins>
          </w:p>
          <w:p w14:paraId="6FD619F1" w14:textId="77777777" w:rsidR="006A4982" w:rsidRDefault="0037562A" w:rsidP="0037562A">
            <w:pPr>
              <w:rPr>
                <w:ins w:id="99" w:author="SHS Hebbal" w:date="2025-02-02T16:37:00Z" w16du:dateUtc="2025-02-02T11:07:00Z"/>
                <w:rFonts w:ascii="Times New Roman" w:hAnsi="Times New Roman" w:cs="Times New Roman"/>
                <w:bCs/>
                <w:sz w:val="24"/>
                <w:szCs w:val="24"/>
              </w:rPr>
            </w:pPr>
            <w:ins w:id="100" w:author="SHS Hebbal" w:date="2025-02-02T16:37:00Z" w16du:dateUtc="2025-02-02T11:07:00Z">
              <w:r>
                <w:rPr>
                  <w:rFonts w:ascii="Times New Roman" w:hAnsi="Times New Roman" w:cs="Times New Roman"/>
                  <w:bCs/>
                  <w:sz w:val="24"/>
                  <w:szCs w:val="24"/>
                </w:rPr>
                <w:t>f(t)</w:t>
              </w:r>
            </w:ins>
            <w:ins w:id="101" w:author="SHS Hebbal" w:date="2025-02-02T16:35:00Z" w16du:dateUtc="2025-02-02T11:05:00Z">
              <w:r w:rsidRPr="0037562A">
                <w:rPr>
                  <w:rFonts w:ascii="Times New Roman" w:hAnsi="Times New Roman" w:cs="Times New Roman"/>
                  <w:bCs/>
                  <w:sz w:val="24"/>
                  <w:szCs w:val="24"/>
                </w:rPr>
                <w:t xml:space="preserve"> = (</w:t>
              </w:r>
              <w:proofErr w:type="spellStart"/>
              <w:r w:rsidRPr="0037562A">
                <w:rPr>
                  <w:rFonts w:ascii="Times New Roman" w:hAnsi="Times New Roman" w:cs="Times New Roman"/>
                  <w:bCs/>
                  <w:sz w:val="24"/>
                  <w:szCs w:val="24"/>
                </w:rPr>
                <w:t>sin</w:t>
              </w:r>
            </w:ins>
            <w:ins w:id="102" w:author="SHS Hebbal" w:date="2025-02-02T16:37:00Z" w16du:dateUtc="2025-02-02T11:07:00Z">
              <w:r>
                <w:rPr>
                  <w:rFonts w:ascii="Times New Roman" w:hAnsi="Times New Roman" w:cs="Times New Roman"/>
                  <w:bCs/>
                  <w:sz w:val="24"/>
                  <w:szCs w:val="24"/>
                </w:rPr>
                <w:t>ω</w:t>
              </w:r>
            </w:ins>
            <w:ins w:id="103" w:author="SHS Hebbal" w:date="2025-02-02T16:35:00Z" w16du:dateUtc="2025-02-02T11:05:00Z">
              <w:r w:rsidRPr="0037562A">
                <w:rPr>
                  <w:rFonts w:ascii="Times New Roman" w:hAnsi="Times New Roman" w:cs="Times New Roman"/>
                  <w:bCs/>
                  <w:sz w:val="24"/>
                  <w:szCs w:val="24"/>
                </w:rPr>
                <w:t>t</w:t>
              </w:r>
              <w:proofErr w:type="spellEnd"/>
              <w:r w:rsidRPr="0037562A">
                <w:rPr>
                  <w:rFonts w:ascii="Times New Roman" w:hAnsi="Times New Roman" w:cs="Times New Roman"/>
                  <w:bCs/>
                  <w:sz w:val="24"/>
                  <w:szCs w:val="24"/>
                </w:rPr>
                <w:t xml:space="preserve"> - </w:t>
              </w:r>
            </w:ins>
            <w:proofErr w:type="spellStart"/>
            <w:ins w:id="104" w:author="SHS Hebbal" w:date="2025-02-02T16:37:00Z" w16du:dateUtc="2025-02-02T11:07:00Z">
              <w:r>
                <w:rPr>
                  <w:rFonts w:ascii="Times New Roman" w:hAnsi="Times New Roman" w:cs="Times New Roman"/>
                  <w:bCs/>
                  <w:sz w:val="24"/>
                  <w:szCs w:val="24"/>
                </w:rPr>
                <w:t>c</w:t>
              </w:r>
            </w:ins>
            <w:ins w:id="105" w:author="SHS Hebbal" w:date="2025-02-02T16:35:00Z" w16du:dateUtc="2025-02-02T11:05:00Z">
              <w:r w:rsidRPr="0037562A">
                <w:rPr>
                  <w:rFonts w:ascii="Times New Roman" w:hAnsi="Times New Roman" w:cs="Times New Roman"/>
                  <w:bCs/>
                  <w:sz w:val="24"/>
                  <w:szCs w:val="24"/>
                </w:rPr>
                <w:t>os</w:t>
              </w:r>
            </w:ins>
            <w:ins w:id="106" w:author="SHS Hebbal" w:date="2025-02-02T16:37:00Z" w16du:dateUtc="2025-02-02T11:07:00Z">
              <w:r>
                <w:rPr>
                  <w:rFonts w:ascii="Times New Roman" w:hAnsi="Times New Roman" w:cs="Times New Roman"/>
                  <w:bCs/>
                  <w:sz w:val="24"/>
                  <w:szCs w:val="24"/>
                </w:rPr>
                <w:t>ω</w:t>
              </w:r>
            </w:ins>
            <w:ins w:id="107" w:author="SHS Hebbal" w:date="2025-02-02T16:35:00Z" w16du:dateUtc="2025-02-02T11:05:00Z">
              <w:r w:rsidRPr="0037562A">
                <w:rPr>
                  <w:rFonts w:ascii="Times New Roman" w:hAnsi="Times New Roman" w:cs="Times New Roman"/>
                  <w:bCs/>
                  <w:sz w:val="24"/>
                  <w:szCs w:val="24"/>
                </w:rPr>
                <w:t>t</w:t>
              </w:r>
              <w:proofErr w:type="spellEnd"/>
              <w:r w:rsidRPr="0037562A">
                <w:rPr>
                  <w:rFonts w:ascii="Times New Roman" w:hAnsi="Times New Roman" w:cs="Times New Roman"/>
                  <w:bCs/>
                  <w:sz w:val="24"/>
                  <w:szCs w:val="24"/>
                </w:rPr>
                <w:t xml:space="preserve">) </w:t>
              </w:r>
            </w:ins>
            <w:ins w:id="108" w:author="SHS Hebbal" w:date="2025-02-02T16:37:00Z" w16du:dateUtc="2025-02-02T11:07:00Z">
              <w:r>
                <w:rPr>
                  <w:rFonts w:ascii="Times New Roman" w:hAnsi="Times New Roman" w:cs="Times New Roman"/>
                  <w:bCs/>
                  <w:sz w:val="24"/>
                  <w:szCs w:val="24"/>
                </w:rPr>
                <w:t>un</w:t>
              </w:r>
            </w:ins>
            <w:ins w:id="109" w:author="SHS Hebbal" w:date="2025-02-02T16:35:00Z" w16du:dateUtc="2025-02-02T11:05:00Z">
              <w:r w:rsidRPr="0037562A">
                <w:rPr>
                  <w:rFonts w:ascii="Times New Roman" w:hAnsi="Times New Roman" w:cs="Times New Roman"/>
                  <w:bCs/>
                  <w:sz w:val="24"/>
                  <w:szCs w:val="24"/>
                </w:rPr>
                <w:t xml:space="preserve">it </w:t>
              </w:r>
            </w:ins>
          </w:p>
          <w:p w14:paraId="4655845A" w14:textId="77777777" w:rsidR="0037562A" w:rsidRDefault="0037562A" w:rsidP="0037562A">
            <w:pPr>
              <w:jc w:val="center"/>
              <w:rPr>
                <w:ins w:id="110" w:author="SHS Hebbal" w:date="2025-02-02T16:40:00Z" w16du:dateUtc="2025-02-02T11:10:00Z"/>
                <w:rFonts w:ascii="Times New Roman" w:hAnsi="Times New Roman" w:cs="Times New Roman"/>
                <w:b/>
                <w:sz w:val="24"/>
                <w:szCs w:val="24"/>
              </w:rPr>
            </w:pPr>
            <w:ins w:id="111" w:author="SHS Hebbal" w:date="2025-02-02T16:40:00Z" w16du:dateUtc="2025-02-02T11:10:00Z">
              <w:r w:rsidRPr="0037562A">
                <w:rPr>
                  <w:rFonts w:ascii="Times New Roman" w:hAnsi="Times New Roman" w:cs="Times New Roman"/>
                  <w:b/>
                  <w:sz w:val="24"/>
                  <w:szCs w:val="24"/>
                  <w:rPrChange w:id="112" w:author="SHS Hebbal" w:date="2025-02-02T16:40:00Z" w16du:dateUtc="2025-02-02T11:10:00Z">
                    <w:rPr>
                      <w:rFonts w:ascii="Times New Roman" w:hAnsi="Times New Roman" w:cs="Times New Roman"/>
                      <w:bCs/>
                      <w:sz w:val="24"/>
                      <w:szCs w:val="24"/>
                    </w:rPr>
                  </w:rPrChange>
                </w:rPr>
                <w:t>OR</w:t>
              </w:r>
            </w:ins>
          </w:p>
          <w:p w14:paraId="36DDDB1C" w14:textId="5798F5C0" w:rsidR="0037562A" w:rsidRPr="0037562A" w:rsidRDefault="0037562A" w:rsidP="0037562A">
            <w:pPr>
              <w:rPr>
                <w:ins w:id="113" w:author="SHS Hebbal" w:date="2025-02-02T16:40:00Z" w16du:dateUtc="2025-02-02T11:10:00Z"/>
                <w:rFonts w:ascii="Times New Roman" w:hAnsi="Times New Roman" w:cs="Times New Roman"/>
                <w:bCs/>
                <w:sz w:val="24"/>
                <w:szCs w:val="24"/>
              </w:rPr>
            </w:pPr>
            <w:ins w:id="114" w:author="SHS Hebbal" w:date="2025-02-02T16:40:00Z" w16du:dateUtc="2025-02-02T11:10:00Z">
              <w:r w:rsidRPr="0037562A">
                <w:rPr>
                  <w:rFonts w:ascii="Times New Roman" w:hAnsi="Times New Roman" w:cs="Times New Roman"/>
                  <w:bCs/>
                  <w:sz w:val="24"/>
                  <w:szCs w:val="24"/>
                </w:rPr>
                <w:t>a) Show that when a body is suspended from a</w:t>
              </w:r>
              <w:r>
                <w:rPr>
                  <w:rFonts w:ascii="Times New Roman" w:hAnsi="Times New Roman" w:cs="Times New Roman"/>
                  <w:bCs/>
                  <w:sz w:val="24"/>
                  <w:szCs w:val="24"/>
                </w:rPr>
                <w:t xml:space="preserve"> </w:t>
              </w:r>
            </w:ins>
            <w:ins w:id="115" w:author="SHS Hebbal" w:date="2025-02-02T16:41:00Z" w16du:dateUtc="2025-02-02T11:11:00Z">
              <w:r>
                <w:rPr>
                  <w:rFonts w:ascii="Times New Roman" w:hAnsi="Times New Roman" w:cs="Times New Roman"/>
                  <w:bCs/>
                  <w:sz w:val="24"/>
                  <w:szCs w:val="24"/>
                </w:rPr>
                <w:t xml:space="preserve">spring </w:t>
              </w:r>
            </w:ins>
            <w:ins w:id="116" w:author="SHS Hebbal" w:date="2025-02-02T16:40:00Z" w16du:dateUtc="2025-02-02T11:10:00Z">
              <w:r w:rsidRPr="0037562A">
                <w:rPr>
                  <w:rFonts w:ascii="Times New Roman" w:hAnsi="Times New Roman" w:cs="Times New Roman"/>
                  <w:bCs/>
                  <w:sz w:val="24"/>
                  <w:szCs w:val="24"/>
                </w:rPr>
                <w:t>and is pulled down a little and released</w:t>
              </w:r>
            </w:ins>
            <w:ins w:id="117" w:author="SHS Hebbal" w:date="2025-02-02T16:41:00Z" w16du:dateUtc="2025-02-02T11:11:00Z">
              <w:r>
                <w:rPr>
                  <w:rFonts w:ascii="Times New Roman" w:hAnsi="Times New Roman" w:cs="Times New Roman"/>
                  <w:bCs/>
                  <w:sz w:val="24"/>
                  <w:szCs w:val="24"/>
                </w:rPr>
                <w:t xml:space="preserve">, </w:t>
              </w:r>
              <w:r w:rsidRPr="0037562A">
                <w:rPr>
                  <w:rFonts w:ascii="Times New Roman" w:hAnsi="Times New Roman" w:cs="Times New Roman"/>
                  <w:bCs/>
                  <w:sz w:val="24"/>
                  <w:szCs w:val="24"/>
                </w:rPr>
                <w:t>at executes SHM</w:t>
              </w:r>
              <w:r>
                <w:rPr>
                  <w:rFonts w:ascii="Times New Roman" w:hAnsi="Times New Roman" w:cs="Times New Roman"/>
                  <w:bCs/>
                  <w:sz w:val="24"/>
                  <w:szCs w:val="24"/>
                </w:rPr>
                <w:t xml:space="preserve">. </w:t>
              </w:r>
              <w:r w:rsidRPr="0037562A">
                <w:rPr>
                  <w:rFonts w:ascii="Times New Roman" w:hAnsi="Times New Roman" w:cs="Times New Roman"/>
                  <w:bCs/>
                  <w:sz w:val="24"/>
                  <w:szCs w:val="24"/>
                </w:rPr>
                <w:t>Also find the expression for</w:t>
              </w:r>
            </w:ins>
            <w:ins w:id="118" w:author="SHS Hebbal" w:date="2025-02-02T16:42:00Z" w16du:dateUtc="2025-02-02T11:12:00Z">
              <w:r>
                <w:rPr>
                  <w:rFonts w:ascii="Times New Roman" w:hAnsi="Times New Roman" w:cs="Times New Roman"/>
                  <w:bCs/>
                  <w:sz w:val="24"/>
                  <w:szCs w:val="24"/>
                </w:rPr>
                <w:t xml:space="preserve"> </w:t>
              </w:r>
            </w:ins>
            <w:proofErr w:type="spellStart"/>
            <w:ins w:id="119" w:author="SHS Hebbal" w:date="2025-02-02T16:41:00Z" w16du:dateUtc="2025-02-02T11:11:00Z">
              <w:r w:rsidRPr="0037562A">
                <w:rPr>
                  <w:rFonts w:ascii="Times New Roman" w:hAnsi="Times New Roman" w:cs="Times New Roman"/>
                  <w:bCs/>
                  <w:sz w:val="24"/>
                  <w:szCs w:val="24"/>
                </w:rPr>
                <w:t>it's</w:t>
              </w:r>
              <w:proofErr w:type="spellEnd"/>
              <w:r w:rsidRPr="0037562A">
                <w:rPr>
                  <w:rFonts w:ascii="Times New Roman" w:hAnsi="Times New Roman" w:cs="Times New Roman"/>
                  <w:bCs/>
                  <w:sz w:val="24"/>
                  <w:szCs w:val="24"/>
                </w:rPr>
                <w:t xml:space="preserve"> time period</w:t>
              </w:r>
            </w:ins>
            <w:ins w:id="120" w:author="SHS Hebbal" w:date="2025-02-02T16:42:00Z" w16du:dateUtc="2025-02-02T11:12:00Z">
              <w:r>
                <w:rPr>
                  <w:rFonts w:ascii="Times New Roman" w:hAnsi="Times New Roman" w:cs="Times New Roman"/>
                  <w:bCs/>
                  <w:sz w:val="24"/>
                  <w:szCs w:val="24"/>
                </w:rPr>
                <w:t xml:space="preserve">. </w:t>
              </w:r>
              <w:r w:rsidRPr="0037562A">
                <w:rPr>
                  <w:rFonts w:ascii="Times New Roman" w:hAnsi="Times New Roman" w:cs="Times New Roman"/>
                  <w:bCs/>
                  <w:sz w:val="24"/>
                  <w:szCs w:val="24"/>
                </w:rPr>
                <w:t>Does it depend on acceleration due</w:t>
              </w:r>
              <w:r w:rsidR="008B4B83">
                <w:rPr>
                  <w:rFonts w:ascii="Times New Roman" w:hAnsi="Times New Roman" w:cs="Times New Roman"/>
                  <w:bCs/>
                  <w:sz w:val="24"/>
                  <w:szCs w:val="24"/>
                </w:rPr>
                <w:t xml:space="preserve"> to gravity?</w:t>
              </w:r>
            </w:ins>
          </w:p>
          <w:p w14:paraId="30718370" w14:textId="0AE04DA6" w:rsidR="008B4B83" w:rsidRPr="002053FE" w:rsidRDefault="008B4B83" w:rsidP="002E7789">
            <w:pPr>
              <w:rPr>
                <w:rFonts w:ascii="Times New Roman" w:hAnsi="Times New Roman" w:cs="Times New Roman"/>
                <w:bCs/>
                <w:sz w:val="24"/>
                <w:szCs w:val="24"/>
              </w:rPr>
            </w:pPr>
            <w:ins w:id="121" w:author="SHS Hebbal" w:date="2025-02-02T16:43:00Z" w16du:dateUtc="2025-02-02T11:13:00Z">
              <w:r>
                <w:rPr>
                  <w:rFonts w:ascii="Times New Roman" w:hAnsi="Times New Roman" w:cs="Times New Roman"/>
                  <w:bCs/>
                  <w:sz w:val="24"/>
                  <w:szCs w:val="24"/>
                </w:rPr>
                <w:t>b</w:t>
              </w:r>
            </w:ins>
            <w:ins w:id="122" w:author="SHS Hebbal" w:date="2025-02-02T16:40:00Z" w16du:dateUtc="2025-02-02T11:10:00Z">
              <w:r w:rsidR="0037562A" w:rsidRPr="0037562A">
                <w:rPr>
                  <w:rFonts w:ascii="Times New Roman" w:hAnsi="Times New Roman" w:cs="Times New Roman"/>
                  <w:bCs/>
                  <w:sz w:val="24"/>
                  <w:szCs w:val="24"/>
                </w:rPr>
                <w:t>) A mass M is suspended from a spring of negligible</w:t>
              </w:r>
            </w:ins>
            <w:ins w:id="123" w:author="SHS Hebbal" w:date="2025-02-02T16:43:00Z" w16du:dateUtc="2025-02-02T11:13:00Z">
              <w:r>
                <w:rPr>
                  <w:rFonts w:ascii="Times New Roman" w:hAnsi="Times New Roman" w:cs="Times New Roman"/>
                  <w:bCs/>
                  <w:sz w:val="24"/>
                  <w:szCs w:val="24"/>
                </w:rPr>
                <w:t xml:space="preserve"> </w:t>
              </w:r>
              <w:r w:rsidRPr="008B4B83">
                <w:rPr>
                  <w:rFonts w:ascii="Times New Roman" w:hAnsi="Times New Roman" w:cs="Times New Roman"/>
                  <w:bCs/>
                  <w:sz w:val="24"/>
                  <w:szCs w:val="24"/>
                </w:rPr>
                <w:t>mass. The</w:t>
              </w:r>
              <w:r>
                <w:rPr>
                  <w:rFonts w:ascii="Times New Roman" w:hAnsi="Times New Roman" w:cs="Times New Roman"/>
                  <w:bCs/>
                  <w:sz w:val="24"/>
                  <w:szCs w:val="24"/>
                </w:rPr>
                <w:t xml:space="preserve"> </w:t>
              </w:r>
              <w:r w:rsidRPr="0037562A">
                <w:rPr>
                  <w:rFonts w:ascii="Times New Roman" w:hAnsi="Times New Roman" w:cs="Times New Roman"/>
                  <w:bCs/>
                  <w:sz w:val="24"/>
                  <w:szCs w:val="24"/>
                </w:rPr>
                <w:t>spring</w:t>
              </w:r>
              <w:r>
                <w:rPr>
                  <w:rFonts w:ascii="Times New Roman" w:hAnsi="Times New Roman" w:cs="Times New Roman"/>
                  <w:bCs/>
                  <w:sz w:val="24"/>
                  <w:szCs w:val="24"/>
                </w:rPr>
                <w:t xml:space="preserve"> </w:t>
              </w:r>
            </w:ins>
            <w:ins w:id="124" w:author="SHS Hebbal" w:date="2025-02-02T16:40:00Z" w16du:dateUtc="2025-02-02T11:10:00Z">
              <w:r w:rsidR="0037562A" w:rsidRPr="0037562A">
                <w:rPr>
                  <w:rFonts w:ascii="Times New Roman" w:hAnsi="Times New Roman" w:cs="Times New Roman"/>
                  <w:bCs/>
                  <w:sz w:val="24"/>
                  <w:szCs w:val="24"/>
                </w:rPr>
                <w:t>is pulled a little and released so</w:t>
              </w:r>
            </w:ins>
            <w:ins w:id="125" w:author="SHS Hebbal" w:date="2025-02-02T16:43:00Z" w16du:dateUtc="2025-02-02T11:13:00Z">
              <w:r>
                <w:rPr>
                  <w:rFonts w:ascii="Times New Roman" w:hAnsi="Times New Roman" w:cs="Times New Roman"/>
                  <w:bCs/>
                  <w:sz w:val="24"/>
                  <w:szCs w:val="24"/>
                </w:rPr>
                <w:t xml:space="preserve"> </w:t>
              </w:r>
            </w:ins>
            <w:ins w:id="126" w:author="SHS Hebbal" w:date="2025-02-02T16:40:00Z" w16du:dateUtc="2025-02-02T11:10:00Z">
              <w:r w:rsidR="0037562A" w:rsidRPr="0037562A">
                <w:rPr>
                  <w:rFonts w:ascii="Times New Roman" w:hAnsi="Times New Roman" w:cs="Times New Roman"/>
                  <w:bCs/>
                  <w:sz w:val="24"/>
                  <w:szCs w:val="24"/>
                </w:rPr>
                <w:t>that it executes SHM of time period T. If the mass</w:t>
              </w:r>
            </w:ins>
            <w:ins w:id="127" w:author="SHS Hebbal" w:date="2025-02-02T16:44:00Z" w16du:dateUtc="2025-02-02T11:14:00Z">
              <w:r>
                <w:rPr>
                  <w:rFonts w:ascii="Times New Roman" w:hAnsi="Times New Roman" w:cs="Times New Roman"/>
                  <w:bCs/>
                  <w:sz w:val="24"/>
                  <w:szCs w:val="24"/>
                </w:rPr>
                <w:t xml:space="preserve"> </w:t>
              </w:r>
            </w:ins>
            <w:ins w:id="128" w:author="SHS Hebbal" w:date="2025-02-02T16:40:00Z" w16du:dateUtc="2025-02-02T11:10:00Z">
              <w:r w:rsidR="0037562A" w:rsidRPr="0037562A">
                <w:rPr>
                  <w:rFonts w:ascii="Times New Roman" w:hAnsi="Times New Roman" w:cs="Times New Roman"/>
                  <w:bCs/>
                  <w:sz w:val="24"/>
                  <w:szCs w:val="24"/>
                </w:rPr>
                <w:t>is increased by m, the time period becomes 5</w:t>
              </w:r>
            </w:ins>
            <w:ins w:id="129" w:author="SHS Hebbal" w:date="2025-02-02T16:44:00Z" w16du:dateUtc="2025-02-02T11:14:00Z">
              <w:r>
                <w:rPr>
                  <w:rFonts w:ascii="Times New Roman" w:hAnsi="Times New Roman" w:cs="Times New Roman"/>
                  <w:bCs/>
                  <w:sz w:val="24"/>
                  <w:szCs w:val="24"/>
                </w:rPr>
                <w:t>T</w:t>
              </w:r>
            </w:ins>
            <w:ins w:id="130" w:author="SHS Hebbal" w:date="2025-02-02T16:40:00Z" w16du:dateUtc="2025-02-02T11:10:00Z">
              <w:r w:rsidR="0037562A" w:rsidRPr="0037562A">
                <w:rPr>
                  <w:rFonts w:ascii="Times New Roman" w:hAnsi="Times New Roman" w:cs="Times New Roman"/>
                  <w:bCs/>
                  <w:sz w:val="24"/>
                  <w:szCs w:val="24"/>
                </w:rPr>
                <w:t>/3.</w:t>
              </w:r>
            </w:ins>
            <w:ins w:id="131" w:author="SHS Hebbal" w:date="2025-02-02T16:44:00Z" w16du:dateUtc="2025-02-02T11:14:00Z">
              <w:r>
                <w:rPr>
                  <w:rFonts w:ascii="Times New Roman" w:hAnsi="Times New Roman" w:cs="Times New Roman"/>
                  <w:bCs/>
                  <w:sz w:val="24"/>
                  <w:szCs w:val="24"/>
                </w:rPr>
                <w:t xml:space="preserve"> </w:t>
              </w:r>
            </w:ins>
            <w:ins w:id="132" w:author="SHS Hebbal" w:date="2025-02-02T16:40:00Z" w16du:dateUtc="2025-02-02T11:10:00Z">
              <w:r w:rsidR="0037562A" w:rsidRPr="0037562A">
                <w:rPr>
                  <w:rFonts w:ascii="Times New Roman" w:hAnsi="Times New Roman" w:cs="Times New Roman"/>
                  <w:bCs/>
                  <w:sz w:val="24"/>
                  <w:szCs w:val="24"/>
                </w:rPr>
                <w:t>What is the ratio m/M?</w:t>
              </w:r>
            </w:ins>
          </w:p>
        </w:tc>
        <w:tc>
          <w:tcPr>
            <w:tcW w:w="425" w:type="dxa"/>
          </w:tcPr>
          <w:p w14:paraId="0DCC1BB5" w14:textId="77777777" w:rsidR="006A4982" w:rsidRPr="00CE7036" w:rsidRDefault="006A4982" w:rsidP="00187160">
            <w:pPr>
              <w:rPr>
                <w:rFonts w:ascii="Times New Roman" w:hAnsi="Times New Roman" w:cs="Times New Roman"/>
                <w:b/>
                <w:bCs/>
                <w:sz w:val="24"/>
                <w:szCs w:val="24"/>
              </w:rPr>
            </w:pPr>
            <w:r>
              <w:rPr>
                <w:rFonts w:ascii="Times New Roman" w:hAnsi="Times New Roman" w:cs="Times New Roman"/>
                <w:b/>
                <w:bCs/>
                <w:sz w:val="24"/>
                <w:szCs w:val="24"/>
              </w:rPr>
              <w:t>5</w:t>
            </w:r>
          </w:p>
        </w:tc>
      </w:tr>
    </w:tbl>
    <w:p w14:paraId="0EE6C264" w14:textId="77777777" w:rsidR="006A4982" w:rsidDel="00B215B5" w:rsidRDefault="006A4982" w:rsidP="006A4982">
      <w:pPr>
        <w:rPr>
          <w:del w:id="133" w:author="SHS Hebbal" w:date="2025-02-02T17:16:00Z" w16du:dateUtc="2025-02-02T11:46:00Z"/>
        </w:rPr>
      </w:pPr>
      <w:r>
        <w:rPr>
          <w:noProof/>
        </w:rPr>
        <mc:AlternateContent>
          <mc:Choice Requires="wps">
            <w:drawing>
              <wp:anchor distT="0" distB="0" distL="114300" distR="114300" simplePos="0" relativeHeight="251662336" behindDoc="0" locked="0" layoutInCell="1" allowOverlap="1" wp14:anchorId="6F39CE61" wp14:editId="72D3A299">
                <wp:simplePos x="0" y="0"/>
                <wp:positionH relativeFrom="column">
                  <wp:posOffset>1030406</wp:posOffset>
                </wp:positionH>
                <wp:positionV relativeFrom="paragraph">
                  <wp:posOffset>305122</wp:posOffset>
                </wp:positionV>
                <wp:extent cx="3746310" cy="0"/>
                <wp:effectExtent l="0" t="0" r="0" b="0"/>
                <wp:wrapNone/>
                <wp:docPr id="237080641" name="Straight Connector 1"/>
                <wp:cNvGraphicFramePr/>
                <a:graphic xmlns:a="http://schemas.openxmlformats.org/drawingml/2006/main">
                  <a:graphicData uri="http://schemas.microsoft.com/office/word/2010/wordprocessingShape">
                    <wps:wsp>
                      <wps:cNvCnPr/>
                      <wps:spPr>
                        <a:xfrm>
                          <a:off x="0" y="0"/>
                          <a:ext cx="3746310" cy="0"/>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1A0B8A"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15pt,24.05pt" to="376.1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" strokecolor="black [3200]" strokeweight=".5pt">
                <v:stroke dashstyle="1 1" joinstyle="miter"/>
              </v:line>
            </w:pict>
          </mc:Fallback>
        </mc:AlternateContent>
      </w:r>
    </w:p>
    <w:p w14:paraId="45BC2289" w14:textId="64DD207B" w:rsidR="006A4982" w:rsidDel="00B215B5" w:rsidRDefault="006A4982" w:rsidP="006A4982">
      <w:pPr>
        <w:rPr>
          <w:del w:id="134" w:author="SHS Hebbal" w:date="2025-02-02T17:16:00Z" w16du:dateUtc="2025-02-02T11:46:00Z"/>
        </w:rPr>
      </w:pPr>
    </w:p>
    <w:p w14:paraId="2843EAD1" w14:textId="4A4A3E74" w:rsidR="000B03A6" w:rsidRPr="000B03A6" w:rsidRDefault="000B03A6" w:rsidP="00B215B5"/>
    <w:sectPr w:rsidR="000B03A6" w:rsidRPr="000B03A6" w:rsidSect="006A4982">
      <w:footerReference w:type="default" r:id="rId21"/>
      <w:pgSz w:w="12240" w:h="20160" w:code="5"/>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50017" w14:textId="77777777" w:rsidR="007154F0" w:rsidRDefault="007154F0">
      <w:pPr>
        <w:spacing w:after="0" w:line="240" w:lineRule="auto"/>
      </w:pPr>
      <w:r>
        <w:separator/>
      </w:r>
    </w:p>
  </w:endnote>
  <w:endnote w:type="continuationSeparator" w:id="0">
    <w:p w14:paraId="4B9E01AD" w14:textId="77777777" w:rsidR="007154F0" w:rsidRDefault="00715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9348661"/>
      <w:docPartObj>
        <w:docPartGallery w:val="Page Numbers (Bottom of Page)"/>
        <w:docPartUnique/>
      </w:docPartObj>
    </w:sdtPr>
    <w:sdtContent>
      <w:sdt>
        <w:sdtPr>
          <w:id w:val="1728636285"/>
          <w:docPartObj>
            <w:docPartGallery w:val="Page Numbers (Top of Page)"/>
            <w:docPartUnique/>
          </w:docPartObj>
        </w:sdtPr>
        <w:sdtContent>
          <w:p w14:paraId="3AA309C4" w14:textId="77777777" w:rsidR="009A72BB" w:rsidRDefault="0018716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BBA7760" w14:textId="77777777" w:rsidR="009A72BB" w:rsidRDefault="009A7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0E604" w14:textId="77777777" w:rsidR="007154F0" w:rsidRDefault="007154F0">
      <w:pPr>
        <w:spacing w:after="0" w:line="240" w:lineRule="auto"/>
      </w:pPr>
      <w:r>
        <w:separator/>
      </w:r>
    </w:p>
  </w:footnote>
  <w:footnote w:type="continuationSeparator" w:id="0">
    <w:p w14:paraId="361C66B0" w14:textId="77777777" w:rsidR="007154F0" w:rsidRDefault="00715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A60188"/>
    <w:multiLevelType w:val="multilevel"/>
    <w:tmpl w:val="E9C48C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22784086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HS Hebbal">
    <w15:presenceInfo w15:providerId="AD" w15:userId="S::12a@shshebbal3.onmicrosoft.com::a55adc92-ecbf-40f9-b877-03ef9e823f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3A6"/>
    <w:rsid w:val="00010BCD"/>
    <w:rsid w:val="0001761F"/>
    <w:rsid w:val="0002280B"/>
    <w:rsid w:val="00047C76"/>
    <w:rsid w:val="000803D8"/>
    <w:rsid w:val="000A5CF9"/>
    <w:rsid w:val="000A6E0A"/>
    <w:rsid w:val="000B014C"/>
    <w:rsid w:val="000B03A6"/>
    <w:rsid w:val="00107EA8"/>
    <w:rsid w:val="00113D4D"/>
    <w:rsid w:val="0016552F"/>
    <w:rsid w:val="00187160"/>
    <w:rsid w:val="0019220B"/>
    <w:rsid w:val="001E05A9"/>
    <w:rsid w:val="002B166F"/>
    <w:rsid w:val="002E723E"/>
    <w:rsid w:val="002E7789"/>
    <w:rsid w:val="00326C6D"/>
    <w:rsid w:val="00336525"/>
    <w:rsid w:val="00347515"/>
    <w:rsid w:val="0036536D"/>
    <w:rsid w:val="0037562A"/>
    <w:rsid w:val="00376AEC"/>
    <w:rsid w:val="003B4B59"/>
    <w:rsid w:val="003C2F29"/>
    <w:rsid w:val="003C41B1"/>
    <w:rsid w:val="003C47FB"/>
    <w:rsid w:val="003F2498"/>
    <w:rsid w:val="00436265"/>
    <w:rsid w:val="00436B06"/>
    <w:rsid w:val="00441041"/>
    <w:rsid w:val="00470E66"/>
    <w:rsid w:val="00477EAD"/>
    <w:rsid w:val="00493247"/>
    <w:rsid w:val="004954B1"/>
    <w:rsid w:val="004A3A52"/>
    <w:rsid w:val="005144D3"/>
    <w:rsid w:val="00517475"/>
    <w:rsid w:val="00542D4F"/>
    <w:rsid w:val="005508AC"/>
    <w:rsid w:val="005512CB"/>
    <w:rsid w:val="005864EB"/>
    <w:rsid w:val="00595CE4"/>
    <w:rsid w:val="005D1A4C"/>
    <w:rsid w:val="005D2281"/>
    <w:rsid w:val="005D3AA1"/>
    <w:rsid w:val="005D4608"/>
    <w:rsid w:val="005E5E55"/>
    <w:rsid w:val="0061487A"/>
    <w:rsid w:val="00621952"/>
    <w:rsid w:val="006264DA"/>
    <w:rsid w:val="006373ED"/>
    <w:rsid w:val="006A4982"/>
    <w:rsid w:val="006C353E"/>
    <w:rsid w:val="006F6137"/>
    <w:rsid w:val="00710E11"/>
    <w:rsid w:val="007154F0"/>
    <w:rsid w:val="00717C67"/>
    <w:rsid w:val="00773B29"/>
    <w:rsid w:val="0079636C"/>
    <w:rsid w:val="007B398A"/>
    <w:rsid w:val="007C73B4"/>
    <w:rsid w:val="007C7A60"/>
    <w:rsid w:val="007F5FD0"/>
    <w:rsid w:val="0080026E"/>
    <w:rsid w:val="0082256F"/>
    <w:rsid w:val="008A193F"/>
    <w:rsid w:val="008B4B83"/>
    <w:rsid w:val="00962948"/>
    <w:rsid w:val="00991A49"/>
    <w:rsid w:val="009A72BB"/>
    <w:rsid w:val="009D544D"/>
    <w:rsid w:val="009F29AA"/>
    <w:rsid w:val="00A04817"/>
    <w:rsid w:val="00A2373D"/>
    <w:rsid w:val="00A300DA"/>
    <w:rsid w:val="00A314F4"/>
    <w:rsid w:val="00A34A0D"/>
    <w:rsid w:val="00A43F76"/>
    <w:rsid w:val="00A4434A"/>
    <w:rsid w:val="00B04CD9"/>
    <w:rsid w:val="00B105AB"/>
    <w:rsid w:val="00B215B5"/>
    <w:rsid w:val="00BB715A"/>
    <w:rsid w:val="00C14CAE"/>
    <w:rsid w:val="00C2560F"/>
    <w:rsid w:val="00C3736C"/>
    <w:rsid w:val="00C66F31"/>
    <w:rsid w:val="00C817BA"/>
    <w:rsid w:val="00C94A32"/>
    <w:rsid w:val="00CB5BD6"/>
    <w:rsid w:val="00D30721"/>
    <w:rsid w:val="00D32564"/>
    <w:rsid w:val="00D53DED"/>
    <w:rsid w:val="00E9278F"/>
    <w:rsid w:val="00ED0A07"/>
    <w:rsid w:val="00EF63F2"/>
    <w:rsid w:val="00F32157"/>
    <w:rsid w:val="00F74253"/>
    <w:rsid w:val="00FB36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D7583"/>
  <w15:chartTrackingRefBased/>
  <w15:docId w15:val="{28911D53-92DF-4D02-9BF9-380DD043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9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4982"/>
    <w:pPr>
      <w:spacing w:after="0" w:line="240" w:lineRule="auto"/>
    </w:pPr>
    <w:rPr>
      <w:kern w:val="0"/>
      <w14:ligatures w14:val="none"/>
    </w:rPr>
  </w:style>
  <w:style w:type="table" w:styleId="TableGrid">
    <w:name w:val="Table Grid"/>
    <w:basedOn w:val="TableNormal"/>
    <w:uiPriority w:val="39"/>
    <w:rsid w:val="006A4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A49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4982"/>
  </w:style>
  <w:style w:type="paragraph" w:styleId="ListParagraph">
    <w:name w:val="List Paragraph"/>
    <w:basedOn w:val="Normal"/>
    <w:uiPriority w:val="34"/>
    <w:qFormat/>
    <w:rsid w:val="00A300DA"/>
    <w:pPr>
      <w:ind w:left="720"/>
      <w:contextualSpacing/>
    </w:pPr>
  </w:style>
  <w:style w:type="character" w:styleId="PlaceholderText">
    <w:name w:val="Placeholder Text"/>
    <w:basedOn w:val="DefaultParagraphFont"/>
    <w:uiPriority w:val="99"/>
    <w:semiHidden/>
    <w:rsid w:val="005D4608"/>
    <w:rPr>
      <w:color w:val="666666"/>
    </w:rPr>
  </w:style>
  <w:style w:type="paragraph" w:styleId="Revision">
    <w:name w:val="Revision"/>
    <w:hidden/>
    <w:uiPriority w:val="99"/>
    <w:semiHidden/>
    <w:rsid w:val="00376A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43953">
      <w:bodyDiv w:val="1"/>
      <w:marLeft w:val="0"/>
      <w:marRight w:val="0"/>
      <w:marTop w:val="0"/>
      <w:marBottom w:val="0"/>
      <w:divBdr>
        <w:top w:val="none" w:sz="0" w:space="0" w:color="auto"/>
        <w:left w:val="none" w:sz="0" w:space="0" w:color="auto"/>
        <w:bottom w:val="none" w:sz="0" w:space="0" w:color="auto"/>
        <w:right w:val="none" w:sz="0" w:space="0" w:color="auto"/>
      </w:divBdr>
    </w:div>
    <w:div w:id="255406606">
      <w:bodyDiv w:val="1"/>
      <w:marLeft w:val="0"/>
      <w:marRight w:val="0"/>
      <w:marTop w:val="0"/>
      <w:marBottom w:val="0"/>
      <w:divBdr>
        <w:top w:val="none" w:sz="0" w:space="0" w:color="auto"/>
        <w:left w:val="none" w:sz="0" w:space="0" w:color="auto"/>
        <w:bottom w:val="none" w:sz="0" w:space="0" w:color="auto"/>
        <w:right w:val="none" w:sz="0" w:space="0" w:color="auto"/>
      </w:divBdr>
    </w:div>
    <w:div w:id="487283378">
      <w:bodyDiv w:val="1"/>
      <w:marLeft w:val="0"/>
      <w:marRight w:val="0"/>
      <w:marTop w:val="0"/>
      <w:marBottom w:val="0"/>
      <w:divBdr>
        <w:top w:val="none" w:sz="0" w:space="0" w:color="auto"/>
        <w:left w:val="none" w:sz="0" w:space="0" w:color="auto"/>
        <w:bottom w:val="none" w:sz="0" w:space="0" w:color="auto"/>
        <w:right w:val="none" w:sz="0" w:space="0" w:color="auto"/>
      </w:divBdr>
    </w:div>
    <w:div w:id="125189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microsoft.com/office/2007/relationships/hdphoto" Target="media/hdphoto3.wdp"/><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microsoft.com/office/2007/relationships/hdphoto" Target="media/hdphoto1.wdp"/><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microsoft.com/office/2007/relationships/hdphoto" Target="media/hdphoto4.wd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microsoft.com/office/2007/relationships/hdphoto" Target="media/hdphoto2.wdp"/><Relationship Id="rId23" Type="http://schemas.microsoft.com/office/2011/relationships/people" Target="people.xml"/><Relationship Id="rId10" Type="http://schemas.openxmlformats.org/officeDocument/2006/relationships/image" Target="media/image4.jpe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6667</TotalTime>
  <Pages>5</Pages>
  <Words>2313</Words>
  <Characters>13186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Diviya</dc:creator>
  <cp:keywords/>
  <dc:description/>
  <cp:lastModifiedBy>SHS Hebbal</cp:lastModifiedBy>
  <cp:revision>45</cp:revision>
  <dcterms:created xsi:type="dcterms:W3CDTF">2025-01-09T03:01:00Z</dcterms:created>
  <dcterms:modified xsi:type="dcterms:W3CDTF">2025-02-02T11:47:00Z</dcterms:modified>
</cp:coreProperties>
</file>